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DD5E1" w14:textId="6A2322C5" w:rsidR="006132FB" w:rsidRPr="00E85576" w:rsidDel="00B37674" w:rsidRDefault="00DC6A2C">
      <w:pPr>
        <w:rPr>
          <w:del w:id="0" w:author="Author"/>
          <w:rFonts w:ascii="Times New Roman" w:hAnsi="Times New Roman" w:cs="Times New Roman"/>
          <w:b/>
          <w:sz w:val="20"/>
          <w:szCs w:val="20"/>
        </w:rPr>
      </w:pPr>
      <w:del w:id="1" w:author="Author">
        <w:r w:rsidRPr="00E85576" w:rsidDel="00B37674">
          <w:rPr>
            <w:rFonts w:ascii="Times New Roman" w:hAnsi="Times New Roman" w:cs="Times New Roman"/>
            <w:b/>
            <w:sz w:val="20"/>
            <w:szCs w:val="20"/>
          </w:rPr>
          <w:delText>Annex I</w:delText>
        </w:r>
        <w:r w:rsidR="00E37181" w:rsidDel="00B37674">
          <w:rPr>
            <w:rFonts w:ascii="Times New Roman" w:hAnsi="Times New Roman" w:cs="Times New Roman"/>
            <w:b/>
            <w:sz w:val="20"/>
            <w:szCs w:val="20"/>
          </w:rPr>
          <w:delText>V</w:delText>
        </w:r>
      </w:del>
    </w:p>
    <w:p w14:paraId="2AA76B1B" w14:textId="4BFD50BF" w:rsidR="006132FB" w:rsidRPr="00892B90" w:rsidDel="00B37674" w:rsidRDefault="006132FB" w:rsidP="006132FB">
      <w:pPr>
        <w:spacing w:after="0" w:line="240" w:lineRule="auto"/>
        <w:rPr>
          <w:del w:id="2" w:author="Author"/>
          <w:rFonts w:ascii="Times New Roman" w:hAnsi="Times New Roman" w:cs="Times New Roman"/>
          <w:b/>
          <w:sz w:val="20"/>
          <w:szCs w:val="20"/>
        </w:rPr>
      </w:pPr>
      <w:del w:id="3" w:author="Author">
        <w:r w:rsidRPr="00892B90" w:rsidDel="00B37674">
          <w:rPr>
            <w:rFonts w:ascii="Times New Roman" w:hAnsi="Times New Roman" w:cs="Times New Roman"/>
            <w:b/>
            <w:sz w:val="20"/>
            <w:szCs w:val="20"/>
          </w:rPr>
          <w:delText>S</w:delText>
        </w:r>
        <w:r w:rsidR="00DC6A2C" w:rsidDel="00B37674">
          <w:rPr>
            <w:rFonts w:ascii="Times New Roman" w:hAnsi="Times New Roman" w:cs="Times New Roman"/>
            <w:b/>
            <w:sz w:val="20"/>
            <w:szCs w:val="20"/>
          </w:rPr>
          <w:delText>.</w:delText>
        </w:r>
        <w:r w:rsidRPr="00892B90" w:rsidDel="00B37674">
          <w:rPr>
            <w:rFonts w:ascii="Times New Roman" w:hAnsi="Times New Roman" w:cs="Times New Roman"/>
            <w:b/>
            <w:sz w:val="20"/>
            <w:szCs w:val="20"/>
          </w:rPr>
          <w:delText xml:space="preserve">23.03. </w:delText>
        </w:r>
        <w:r w:rsidRPr="006132FB" w:rsidDel="00B37674">
          <w:rPr>
            <w:rFonts w:ascii="Times New Roman" w:hAnsi="Times New Roman" w:cs="Times New Roman"/>
            <w:b/>
            <w:sz w:val="20"/>
            <w:szCs w:val="20"/>
          </w:rPr>
          <w:delText>Annual movements on own funds</w:delText>
        </w:r>
      </w:del>
    </w:p>
    <w:p w14:paraId="73C4AA92" w14:textId="500F882D" w:rsidR="006132FB" w:rsidRPr="00892B90" w:rsidDel="00B37674" w:rsidRDefault="006132FB" w:rsidP="006132FB">
      <w:pPr>
        <w:spacing w:after="0" w:line="240" w:lineRule="auto"/>
        <w:rPr>
          <w:del w:id="4" w:author="Author"/>
          <w:rFonts w:ascii="Times New Roman" w:hAnsi="Times New Roman" w:cs="Times New Roman"/>
          <w:b/>
          <w:sz w:val="20"/>
          <w:szCs w:val="20"/>
        </w:rPr>
      </w:pPr>
    </w:p>
    <w:p w14:paraId="5AD092FB" w14:textId="26C352F2" w:rsidR="006132FB" w:rsidRPr="002F4BD8" w:rsidDel="00B37674" w:rsidRDefault="006132FB" w:rsidP="006132FB">
      <w:pPr>
        <w:spacing w:after="0" w:line="240" w:lineRule="auto"/>
        <w:rPr>
          <w:del w:id="5" w:author="Author"/>
          <w:rFonts w:ascii="Times New Roman" w:hAnsi="Times New Roman" w:cs="Times New Roman"/>
          <w:b/>
          <w:sz w:val="20"/>
          <w:szCs w:val="20"/>
        </w:rPr>
      </w:pPr>
      <w:del w:id="6" w:author="Author">
        <w:r w:rsidRPr="002F4BD8" w:rsidDel="00B37674">
          <w:rPr>
            <w:rFonts w:ascii="Times New Roman" w:hAnsi="Times New Roman" w:cs="Times New Roman"/>
            <w:b/>
            <w:sz w:val="20"/>
            <w:szCs w:val="20"/>
          </w:rPr>
          <w:delText xml:space="preserve">General comments: </w:delText>
        </w:r>
      </w:del>
    </w:p>
    <w:p w14:paraId="0EA38F6A" w14:textId="2E51D6F8" w:rsidR="006132FB" w:rsidRPr="00892B90" w:rsidDel="00B37674" w:rsidRDefault="006132FB" w:rsidP="006132FB">
      <w:pPr>
        <w:spacing w:after="0" w:line="240" w:lineRule="auto"/>
        <w:rPr>
          <w:del w:id="7" w:author="Author"/>
          <w:rFonts w:ascii="Times New Roman" w:hAnsi="Times New Roman" w:cs="Times New Roman"/>
          <w:sz w:val="20"/>
          <w:szCs w:val="20"/>
        </w:rPr>
      </w:pPr>
    </w:p>
    <w:p w14:paraId="33C17C06" w14:textId="1214B3A4" w:rsidR="006132FB" w:rsidRPr="00892B90" w:rsidDel="00B37674" w:rsidRDefault="006132FB" w:rsidP="006132FB">
      <w:pPr>
        <w:jc w:val="both"/>
        <w:rPr>
          <w:del w:id="8" w:author="Author"/>
          <w:rFonts w:ascii="Times New Roman" w:hAnsi="Times New Roman" w:cs="Times New Roman"/>
          <w:sz w:val="20"/>
          <w:szCs w:val="20"/>
        </w:rPr>
      </w:pPr>
      <w:del w:id="9" w:author="Author">
        <w:r w:rsidRPr="00892B90" w:rsidDel="00B37674">
          <w:rPr>
            <w:rFonts w:ascii="Times New Roman" w:hAnsi="Times New Roman" w:cs="Times New Roman"/>
            <w:sz w:val="20"/>
            <w:szCs w:val="20"/>
          </w:rPr>
          <w:delText>This Annex contains additional instructions in relation to the templates included in Annex I of th</w:delText>
        </w:r>
        <w:r w:rsidR="002F4BD8" w:rsidDel="00B37674">
          <w:rPr>
            <w:rFonts w:ascii="Times New Roman" w:hAnsi="Times New Roman" w:cs="Times New Roman"/>
            <w:sz w:val="20"/>
            <w:szCs w:val="20"/>
          </w:rPr>
          <w:delText>is Regulation</w:delText>
        </w:r>
        <w:r w:rsidRPr="00892B90" w:rsidDel="00B37674">
          <w:rPr>
            <w:rFonts w:ascii="Times New Roman" w:hAnsi="Times New Roman" w:cs="Times New Roman"/>
            <w:sz w:val="20"/>
            <w:szCs w:val="20"/>
          </w:rPr>
          <w:delText>. The first column of the next table identifies the items to be reported by row and column number, as shown in the template in Annex I.</w:delText>
        </w:r>
      </w:del>
    </w:p>
    <w:p w14:paraId="6BC30BE7" w14:textId="4C6F2B6C" w:rsidR="006132FB" w:rsidDel="00B37674" w:rsidRDefault="006132FB" w:rsidP="006132FB">
      <w:pPr>
        <w:rPr>
          <w:del w:id="10" w:author="Author"/>
        </w:rPr>
      </w:pPr>
      <w:del w:id="11" w:author="Author">
        <w:r w:rsidRPr="00892B90" w:rsidDel="00B37674">
          <w:rPr>
            <w:rFonts w:ascii="Times New Roman" w:hAnsi="Times New Roman" w:cs="Times New Roman"/>
            <w:sz w:val="20"/>
            <w:szCs w:val="20"/>
          </w:rPr>
          <w:delText xml:space="preserve">This Annex relates to annual submission for </w:delText>
        </w:r>
        <w:r w:rsidR="00C0403B" w:rsidDel="00B37674">
          <w:rPr>
            <w:rFonts w:ascii="Times New Roman" w:hAnsi="Times New Roman" w:cs="Times New Roman"/>
            <w:sz w:val="20"/>
            <w:szCs w:val="20"/>
          </w:rPr>
          <w:delText>third country branches</w:delText>
        </w:r>
        <w:r w:rsidRPr="00892B90" w:rsidDel="00B37674">
          <w:rPr>
            <w:rFonts w:ascii="Times New Roman" w:hAnsi="Times New Roman" w:cs="Times New Roman"/>
            <w:sz w:val="20"/>
            <w:szCs w:val="20"/>
          </w:rPr>
          <w:delText>.</w:delText>
        </w:r>
      </w:del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3402"/>
        <w:gridCol w:w="4110"/>
      </w:tblGrid>
      <w:tr w:rsidR="006132FB" w:rsidRPr="006132FB" w:rsidDel="00B37674" w14:paraId="60240770" w14:textId="3358B78E" w:rsidTr="00D0546A">
        <w:trPr>
          <w:del w:id="12" w:author="Author"/>
        </w:trPr>
        <w:tc>
          <w:tcPr>
            <w:tcW w:w="1560" w:type="dxa"/>
            <w:tcBorders>
              <w:bottom w:val="single" w:sz="4" w:space="0" w:color="auto"/>
            </w:tcBorders>
          </w:tcPr>
          <w:p w14:paraId="5DB12B0B" w14:textId="5FE1AA9F" w:rsidR="00EC6B3F" w:rsidRPr="002F4BD8" w:rsidDel="00B37674" w:rsidRDefault="00EC6B3F" w:rsidP="002F4BD8">
            <w:pPr>
              <w:spacing w:after="0" w:line="240" w:lineRule="auto"/>
              <w:jc w:val="center"/>
              <w:rPr>
                <w:del w:id="13" w:author="Author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0CD2B45" w14:textId="219E9B14" w:rsidR="00EC6B3F" w:rsidRPr="002F4BD8" w:rsidDel="00B37674" w:rsidRDefault="00EC6B3F" w:rsidP="002F4BD8">
            <w:pPr>
              <w:spacing w:after="0" w:line="240" w:lineRule="auto"/>
              <w:jc w:val="center"/>
              <w:rPr>
                <w:del w:id="14" w:author="Author"/>
                <w:rFonts w:ascii="Times New Roman" w:hAnsi="Times New Roman" w:cs="Times New Roman"/>
                <w:b/>
                <w:sz w:val="20"/>
                <w:szCs w:val="20"/>
              </w:rPr>
            </w:pPr>
            <w:del w:id="15" w:author="Author">
              <w:r w:rsidRPr="002F4BD8" w:rsidDel="00B37674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ITEM</w:delText>
              </w:r>
            </w:del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1F3F3" w14:textId="676DA5A0" w:rsidR="00EC6B3F" w:rsidRPr="002F4BD8" w:rsidDel="00B37674" w:rsidRDefault="005937E9" w:rsidP="002F4BD8">
            <w:pPr>
              <w:spacing w:after="0" w:line="240" w:lineRule="auto"/>
              <w:jc w:val="center"/>
              <w:rPr>
                <w:del w:id="16" w:author="Author"/>
                <w:rFonts w:ascii="Times New Roman" w:hAnsi="Times New Roman" w:cs="Times New Roman"/>
                <w:b/>
                <w:sz w:val="20"/>
                <w:szCs w:val="20"/>
              </w:rPr>
            </w:pPr>
            <w:del w:id="17" w:author="Author">
              <w:r w:rsidRPr="002F4BD8" w:rsidDel="00B37674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INSTRUCTIONS</w:delText>
              </w:r>
            </w:del>
          </w:p>
          <w:p w14:paraId="07F86AC0" w14:textId="7477CF4D" w:rsidR="005937E9" w:rsidRPr="002F4BD8" w:rsidDel="00B37674" w:rsidRDefault="005937E9" w:rsidP="002F4BD8">
            <w:pPr>
              <w:spacing w:after="0" w:line="240" w:lineRule="auto"/>
              <w:jc w:val="center"/>
              <w:rPr>
                <w:del w:id="18" w:author="Author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6F76" w:rsidRPr="006132FB" w:rsidDel="00B37674" w14:paraId="2BAA801E" w14:textId="42EA8281" w:rsidTr="00D0546A">
        <w:trPr>
          <w:del w:id="19" w:author="Author"/>
        </w:trPr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70E3E" w14:textId="611D4868" w:rsidR="00426F76" w:rsidRPr="00C725AA" w:rsidDel="00B37674" w:rsidRDefault="00426F76" w:rsidP="00426F76">
            <w:pPr>
              <w:spacing w:after="0" w:line="240" w:lineRule="auto"/>
              <w:rPr>
                <w:del w:id="20" w:author="Author"/>
                <w:rFonts w:ascii="Times New Roman" w:hAnsi="Times New Roman" w:cs="Times New Roman"/>
                <w:b/>
                <w:sz w:val="20"/>
                <w:szCs w:val="20"/>
              </w:rPr>
            </w:pPr>
            <w:del w:id="21" w:author="Author">
              <w:r w:rsidRPr="00C725AA" w:rsidDel="00B37674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 xml:space="preserve">An amount equal to the value of deferred tax assets </w:delText>
              </w:r>
            </w:del>
          </w:p>
          <w:p w14:paraId="167899A1" w14:textId="3B6F966C" w:rsidR="00426F76" w:rsidRPr="002F4BD8" w:rsidDel="00B37674" w:rsidRDefault="00426F76">
            <w:pPr>
              <w:spacing w:after="0" w:line="240" w:lineRule="auto"/>
              <w:rPr>
                <w:del w:id="22" w:author="Author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:rsidDel="00B37674" w14:paraId="511EE818" w14:textId="4B66FE65" w:rsidTr="00D0546A">
        <w:trPr>
          <w:del w:id="23" w:author="Autho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5340F14" w14:textId="3DB1E8B4" w:rsidR="000E3691" w:rsidRPr="002F4BD8" w:rsidDel="00B37674" w:rsidRDefault="007D7410" w:rsidP="00E85576">
            <w:pPr>
              <w:spacing w:after="0" w:line="240" w:lineRule="auto"/>
              <w:rPr>
                <w:del w:id="24" w:author="Author"/>
                <w:rFonts w:ascii="Times New Roman" w:hAnsi="Times New Roman" w:cs="Times New Roman"/>
                <w:sz w:val="20"/>
                <w:szCs w:val="20"/>
              </w:rPr>
            </w:pPr>
            <w:del w:id="25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R0900</w:delText>
              </w:r>
              <w:r w:rsidR="008D22ED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/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C0010</w:delText>
              </w:r>
            </w:del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3565F" w14:textId="5E178541" w:rsidR="00EC6B3F" w:rsidRPr="002F4BD8" w:rsidDel="00B37674" w:rsidRDefault="000E3691">
            <w:pPr>
              <w:rPr>
                <w:del w:id="26" w:author="Author"/>
                <w:rFonts w:ascii="Times New Roman" w:hAnsi="Times New Roman" w:cs="Times New Roman"/>
                <w:sz w:val="20"/>
                <w:szCs w:val="20"/>
              </w:rPr>
            </w:pPr>
            <w:del w:id="27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An amount equal to the value of </w:delText>
              </w:r>
              <w:r w:rsidR="00B86039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net 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deferred tax assets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Balance brought forward </w:delText>
              </w:r>
            </w:del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547C3" w14:textId="46C9EBC7" w:rsidR="00EC6B3F" w:rsidRPr="002F4BD8" w:rsidDel="00B37674" w:rsidRDefault="00EC6B3F">
            <w:pPr>
              <w:spacing w:after="0" w:line="240" w:lineRule="auto"/>
              <w:rPr>
                <w:del w:id="28" w:author="Author"/>
                <w:rFonts w:ascii="Times New Roman" w:hAnsi="Times New Roman" w:cs="Times New Roman"/>
                <w:sz w:val="20"/>
                <w:szCs w:val="20"/>
              </w:rPr>
            </w:pPr>
            <w:del w:id="29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balance of an amount equal to the value of deferred tax assets brought forward from the previous reporting period. </w:delText>
              </w:r>
            </w:del>
          </w:p>
        </w:tc>
      </w:tr>
      <w:tr w:rsidR="00C917B4" w:rsidRPr="006132FB" w:rsidDel="00B37674" w14:paraId="41E4CD99" w14:textId="415C68D9" w:rsidTr="00D0546A">
        <w:trPr>
          <w:del w:id="30" w:author="Author"/>
        </w:trPr>
        <w:tc>
          <w:tcPr>
            <w:tcW w:w="1560" w:type="dxa"/>
            <w:tcBorders>
              <w:bottom w:val="single" w:sz="4" w:space="0" w:color="auto"/>
            </w:tcBorders>
          </w:tcPr>
          <w:p w14:paraId="31D10C2F" w14:textId="5A901328" w:rsidR="000E3691" w:rsidRPr="002F4BD8" w:rsidDel="00B37674" w:rsidRDefault="007D7410" w:rsidP="00E85576">
            <w:pPr>
              <w:spacing w:after="0" w:line="240" w:lineRule="auto"/>
              <w:rPr>
                <w:del w:id="31" w:author="Author"/>
                <w:rFonts w:ascii="Times New Roman" w:hAnsi="Times New Roman" w:cs="Times New Roman"/>
                <w:sz w:val="20"/>
                <w:szCs w:val="20"/>
              </w:rPr>
            </w:pPr>
            <w:del w:id="32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R0900/C0060</w:delText>
              </w:r>
            </w:del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BCD3C1E" w14:textId="1A61BB0D" w:rsidR="00EC6B3F" w:rsidRPr="002F4BD8" w:rsidDel="00B37674" w:rsidRDefault="000E3691">
            <w:pPr>
              <w:rPr>
                <w:del w:id="33" w:author="Author"/>
                <w:rFonts w:ascii="Times New Roman" w:hAnsi="Times New Roman" w:cs="Times New Roman"/>
                <w:sz w:val="20"/>
                <w:szCs w:val="20"/>
              </w:rPr>
            </w:pPr>
            <w:del w:id="34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An amount equal to the value of </w:delText>
              </w:r>
              <w:r w:rsidR="00B86039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net 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deferred tax assets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Balance carried forward </w:delText>
              </w:r>
            </w:del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4B882AF5" w14:textId="7EDB6270" w:rsidR="00EC6B3F" w:rsidRPr="002F4BD8" w:rsidDel="00B37674" w:rsidRDefault="00EC6B3F">
            <w:pPr>
              <w:spacing w:after="0" w:line="240" w:lineRule="auto"/>
              <w:rPr>
                <w:del w:id="35" w:author="Author"/>
                <w:rFonts w:ascii="Times New Roman" w:hAnsi="Times New Roman" w:cs="Times New Roman"/>
                <w:sz w:val="20"/>
                <w:szCs w:val="20"/>
              </w:rPr>
            </w:pPr>
            <w:del w:id="36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balance of an amount equal to the value of deferred tax assets carried forward to the next reporting period. </w:delText>
              </w:r>
            </w:del>
          </w:p>
        </w:tc>
      </w:tr>
      <w:tr w:rsidR="00426F76" w:rsidRPr="006132FB" w:rsidDel="00B37674" w14:paraId="41E8FC3F" w14:textId="67C5D102" w:rsidTr="00D0546A">
        <w:trPr>
          <w:del w:id="37" w:author="Author"/>
        </w:trPr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B5D59" w14:textId="575EB801" w:rsidR="00426F76" w:rsidRPr="002F4BD8" w:rsidDel="00B37674" w:rsidRDefault="00426F76" w:rsidP="002F4BD8">
            <w:pPr>
              <w:rPr>
                <w:del w:id="38" w:author="Author"/>
                <w:rFonts w:ascii="Times New Roman" w:hAnsi="Times New Roman" w:cs="Times New Roman"/>
                <w:sz w:val="20"/>
                <w:szCs w:val="20"/>
              </w:rPr>
            </w:pPr>
            <w:del w:id="39" w:author="Author">
              <w:r w:rsidRPr="009E7CBF" w:rsidDel="00B37674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Ancillary own funds - movements in the reporting period</w:delText>
              </w:r>
            </w:del>
          </w:p>
        </w:tc>
      </w:tr>
      <w:tr w:rsidR="00C917B4" w:rsidRPr="006132FB" w:rsidDel="00B37674" w14:paraId="6553EC0F" w14:textId="7A21C55F" w:rsidTr="00D0546A">
        <w:trPr>
          <w:del w:id="40" w:author="Author"/>
        </w:trPr>
        <w:tc>
          <w:tcPr>
            <w:tcW w:w="1560" w:type="dxa"/>
            <w:tcBorders>
              <w:top w:val="single" w:sz="4" w:space="0" w:color="auto"/>
            </w:tcBorders>
          </w:tcPr>
          <w:p w14:paraId="00F69B0C" w14:textId="592DFC32" w:rsidR="00270208" w:rsidRPr="002F4BD8" w:rsidDel="00B37674" w:rsidRDefault="008157CD" w:rsidP="00E85576">
            <w:pPr>
              <w:spacing w:after="0" w:line="240" w:lineRule="auto"/>
              <w:rPr>
                <w:del w:id="41" w:author="Author"/>
                <w:rFonts w:ascii="Times New Roman" w:hAnsi="Times New Roman" w:cs="Times New Roman"/>
                <w:sz w:val="20"/>
                <w:szCs w:val="20"/>
              </w:rPr>
            </w:pPr>
            <w:del w:id="42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R1110/C0010</w:delText>
              </w:r>
            </w:del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FA6DCC6" w14:textId="1DE2A251" w:rsidR="00EC6B3F" w:rsidRPr="002F4BD8" w:rsidDel="00B37674" w:rsidRDefault="006332D6" w:rsidP="00185D4F">
            <w:pPr>
              <w:rPr>
                <w:del w:id="43" w:author="Author"/>
                <w:rFonts w:ascii="Times New Roman" w:hAnsi="Times New Roman" w:cs="Times New Roman"/>
                <w:sz w:val="20"/>
                <w:szCs w:val="20"/>
              </w:rPr>
            </w:pPr>
            <w:del w:id="44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Tier 2 </w:delText>
              </w:r>
              <w:r w:rsidR="00185D4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B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alance brought forward</w:delText>
              </w:r>
            </w:del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14:paraId="0F70615D" w14:textId="4A535647" w:rsidR="00EC6B3F" w:rsidRPr="002F4BD8" w:rsidDel="00B37674" w:rsidRDefault="00EC6B3F">
            <w:pPr>
              <w:spacing w:after="0" w:line="240" w:lineRule="auto"/>
              <w:rPr>
                <w:del w:id="45" w:author="Author"/>
                <w:rFonts w:ascii="Times New Roman" w:hAnsi="Times New Roman" w:cs="Times New Roman"/>
                <w:sz w:val="20"/>
                <w:szCs w:val="20"/>
              </w:rPr>
            </w:pPr>
            <w:del w:id="46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balance of Tier 2 ancillary own funds brought forward from the previous reporting period. </w:delText>
              </w:r>
            </w:del>
          </w:p>
        </w:tc>
      </w:tr>
      <w:tr w:rsidR="00C917B4" w:rsidRPr="006132FB" w:rsidDel="00B37674" w14:paraId="53FD2B6E" w14:textId="453C0944" w:rsidTr="00D0546A">
        <w:trPr>
          <w:del w:id="47" w:author="Author"/>
        </w:trPr>
        <w:tc>
          <w:tcPr>
            <w:tcW w:w="1560" w:type="dxa"/>
          </w:tcPr>
          <w:p w14:paraId="1AAFDCE9" w14:textId="49773EDB" w:rsidR="00270208" w:rsidRPr="002F4BD8" w:rsidDel="00B37674" w:rsidRDefault="008157CD" w:rsidP="00E85576">
            <w:pPr>
              <w:spacing w:after="0" w:line="240" w:lineRule="auto"/>
              <w:rPr>
                <w:del w:id="48" w:author="Author"/>
                <w:rFonts w:ascii="Times New Roman" w:hAnsi="Times New Roman" w:cs="Times New Roman"/>
                <w:sz w:val="20"/>
                <w:szCs w:val="20"/>
              </w:rPr>
            </w:pPr>
            <w:del w:id="49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R1110/C0110</w:delText>
              </w:r>
            </w:del>
          </w:p>
        </w:tc>
        <w:tc>
          <w:tcPr>
            <w:tcW w:w="3402" w:type="dxa"/>
            <w:shd w:val="clear" w:color="auto" w:fill="auto"/>
          </w:tcPr>
          <w:p w14:paraId="67BAA611" w14:textId="3B100A56" w:rsidR="00EC6B3F" w:rsidRPr="002F4BD8" w:rsidDel="00B37674" w:rsidRDefault="006332D6" w:rsidP="00185D4F">
            <w:pPr>
              <w:rPr>
                <w:del w:id="50" w:author="Author"/>
                <w:rFonts w:ascii="Times New Roman" w:hAnsi="Times New Roman" w:cs="Times New Roman"/>
                <w:sz w:val="20"/>
                <w:szCs w:val="20"/>
              </w:rPr>
            </w:pPr>
            <w:del w:id="51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Tier 2 - 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N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ew amount made available </w:delText>
              </w:r>
            </w:del>
          </w:p>
        </w:tc>
        <w:tc>
          <w:tcPr>
            <w:tcW w:w="4110" w:type="dxa"/>
            <w:shd w:val="clear" w:color="auto" w:fill="auto"/>
          </w:tcPr>
          <w:p w14:paraId="7E81C8B1" w14:textId="73B36BD0" w:rsidR="00EC6B3F" w:rsidRPr="002F4BD8" w:rsidDel="00B37674" w:rsidRDefault="00EC6B3F" w:rsidP="00D87299">
            <w:pPr>
              <w:spacing w:after="0" w:line="240" w:lineRule="auto"/>
              <w:rPr>
                <w:del w:id="52" w:author="Author"/>
                <w:rFonts w:ascii="Times New Roman" w:hAnsi="Times New Roman" w:cs="Times New Roman"/>
                <w:sz w:val="20"/>
                <w:szCs w:val="20"/>
              </w:rPr>
            </w:pPr>
            <w:del w:id="53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new amount of Tier 2 ancillary own funds to be made available over the reporting period. </w:delText>
              </w:r>
            </w:del>
          </w:p>
        </w:tc>
      </w:tr>
      <w:tr w:rsidR="00C917B4" w:rsidRPr="006132FB" w:rsidDel="00B37674" w14:paraId="64D42252" w14:textId="60F93276" w:rsidTr="00D0546A">
        <w:trPr>
          <w:del w:id="54" w:author="Author"/>
        </w:trPr>
        <w:tc>
          <w:tcPr>
            <w:tcW w:w="1560" w:type="dxa"/>
          </w:tcPr>
          <w:p w14:paraId="7C1AE796" w14:textId="44AA4ED2" w:rsidR="00270208" w:rsidRPr="002F4BD8" w:rsidDel="00B37674" w:rsidRDefault="008157CD" w:rsidP="00E85576">
            <w:pPr>
              <w:spacing w:after="0" w:line="240" w:lineRule="auto"/>
              <w:rPr>
                <w:del w:id="55" w:author="Author"/>
                <w:rFonts w:ascii="Times New Roman" w:hAnsi="Times New Roman" w:cs="Times New Roman"/>
                <w:sz w:val="20"/>
                <w:szCs w:val="20"/>
              </w:rPr>
            </w:pPr>
            <w:del w:id="56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R1110/C0120</w:delText>
              </w:r>
            </w:del>
          </w:p>
        </w:tc>
        <w:tc>
          <w:tcPr>
            <w:tcW w:w="3402" w:type="dxa"/>
            <w:shd w:val="clear" w:color="auto" w:fill="auto"/>
          </w:tcPr>
          <w:p w14:paraId="2F334F4B" w14:textId="132875F6" w:rsidR="00EC6B3F" w:rsidRPr="002F4BD8" w:rsidDel="00B37674" w:rsidRDefault="006332D6" w:rsidP="00185D4F">
            <w:pPr>
              <w:rPr>
                <w:del w:id="57" w:author="Author"/>
                <w:rFonts w:ascii="Times New Roman" w:hAnsi="Times New Roman" w:cs="Times New Roman"/>
                <w:sz w:val="20"/>
                <w:szCs w:val="20"/>
              </w:rPr>
            </w:pPr>
            <w:del w:id="58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Tier 2 </w:delText>
              </w:r>
              <w:r w:rsidR="00185D4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eduction to amount available</w:delText>
              </w:r>
            </w:del>
          </w:p>
        </w:tc>
        <w:tc>
          <w:tcPr>
            <w:tcW w:w="4110" w:type="dxa"/>
            <w:shd w:val="clear" w:color="auto" w:fill="auto"/>
          </w:tcPr>
          <w:p w14:paraId="5E75B601" w14:textId="0E795D33" w:rsidR="00EC6B3F" w:rsidRPr="002F4BD8" w:rsidDel="00B37674" w:rsidRDefault="00EC6B3F">
            <w:pPr>
              <w:spacing w:after="0" w:line="240" w:lineRule="auto"/>
              <w:rPr>
                <w:del w:id="59" w:author="Author"/>
                <w:rFonts w:ascii="Times New Roman" w:hAnsi="Times New Roman" w:cs="Times New Roman"/>
                <w:sz w:val="20"/>
                <w:szCs w:val="20"/>
              </w:rPr>
            </w:pPr>
            <w:del w:id="60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reduction to the amount available Tier 2 ancillary own funds over the reporting period. </w:delText>
              </w:r>
            </w:del>
          </w:p>
        </w:tc>
      </w:tr>
      <w:tr w:rsidR="00C917B4" w:rsidRPr="006132FB" w:rsidDel="00B37674" w14:paraId="6F8D83E4" w14:textId="70A9A35D" w:rsidTr="00D0546A">
        <w:trPr>
          <w:del w:id="61" w:author="Author"/>
        </w:trPr>
        <w:tc>
          <w:tcPr>
            <w:tcW w:w="1560" w:type="dxa"/>
          </w:tcPr>
          <w:p w14:paraId="102BADC5" w14:textId="1D1BA7DE" w:rsidR="00270208" w:rsidRPr="002F4BD8" w:rsidDel="00B37674" w:rsidRDefault="008157CD" w:rsidP="00E85576">
            <w:pPr>
              <w:spacing w:after="0" w:line="240" w:lineRule="auto"/>
              <w:rPr>
                <w:del w:id="62" w:author="Author"/>
                <w:rFonts w:ascii="Times New Roman" w:hAnsi="Times New Roman" w:cs="Times New Roman"/>
                <w:sz w:val="20"/>
                <w:szCs w:val="20"/>
              </w:rPr>
            </w:pPr>
            <w:del w:id="63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R1110</w:delText>
              </w:r>
              <w:r w:rsidR="00817502" w:rsidRPr="006132FB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/C0130</w:delText>
              </w:r>
            </w:del>
          </w:p>
        </w:tc>
        <w:tc>
          <w:tcPr>
            <w:tcW w:w="3402" w:type="dxa"/>
            <w:shd w:val="clear" w:color="auto" w:fill="auto"/>
          </w:tcPr>
          <w:p w14:paraId="76B62871" w14:textId="4D3ADE91" w:rsidR="00EC6B3F" w:rsidRPr="002F4BD8" w:rsidDel="00B37674" w:rsidRDefault="006332D6" w:rsidP="00185D4F">
            <w:pPr>
              <w:rPr>
                <w:del w:id="64" w:author="Author"/>
                <w:rFonts w:ascii="Times New Roman" w:hAnsi="Times New Roman" w:cs="Times New Roman"/>
                <w:sz w:val="20"/>
                <w:szCs w:val="20"/>
              </w:rPr>
            </w:pPr>
            <w:del w:id="65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Tier 2 </w:delText>
              </w:r>
              <w:r w:rsidR="00185D4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C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alled up to basic own fund </w:delText>
              </w:r>
            </w:del>
          </w:p>
        </w:tc>
        <w:tc>
          <w:tcPr>
            <w:tcW w:w="4110" w:type="dxa"/>
            <w:shd w:val="clear" w:color="auto" w:fill="auto"/>
          </w:tcPr>
          <w:p w14:paraId="453A7B00" w14:textId="299C6A60" w:rsidR="00EC6B3F" w:rsidRPr="002F4BD8" w:rsidDel="00B37674" w:rsidRDefault="00EC6B3F">
            <w:pPr>
              <w:spacing w:after="0" w:line="240" w:lineRule="auto"/>
              <w:rPr>
                <w:del w:id="66" w:author="Author"/>
                <w:rFonts w:ascii="Times New Roman" w:hAnsi="Times New Roman" w:cs="Times New Roman"/>
                <w:sz w:val="20"/>
                <w:szCs w:val="20"/>
              </w:rPr>
            </w:pPr>
            <w:del w:id="67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amount of Tier 2 ancillary own funds </w:delText>
              </w:r>
              <w:r w:rsidR="00E84AB5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that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are called up to a basic own fund item over the reporting period. </w:delText>
              </w:r>
            </w:del>
          </w:p>
        </w:tc>
      </w:tr>
      <w:tr w:rsidR="00C917B4" w:rsidRPr="006132FB" w:rsidDel="00B37674" w14:paraId="554F13FC" w14:textId="00A4DBF5" w:rsidTr="00D0546A">
        <w:trPr>
          <w:del w:id="68" w:author="Author"/>
        </w:trPr>
        <w:tc>
          <w:tcPr>
            <w:tcW w:w="1560" w:type="dxa"/>
          </w:tcPr>
          <w:p w14:paraId="1A61326B" w14:textId="400C6B8A" w:rsidR="00270208" w:rsidRPr="002F4BD8" w:rsidDel="00B37674" w:rsidRDefault="008157CD" w:rsidP="00E85576">
            <w:pPr>
              <w:spacing w:after="0" w:line="240" w:lineRule="auto"/>
              <w:rPr>
                <w:del w:id="69" w:author="Author"/>
                <w:rFonts w:ascii="Times New Roman" w:hAnsi="Times New Roman" w:cs="Times New Roman"/>
                <w:sz w:val="20"/>
                <w:szCs w:val="20"/>
              </w:rPr>
            </w:pPr>
            <w:del w:id="70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R1110/C0060</w:delText>
              </w:r>
            </w:del>
          </w:p>
        </w:tc>
        <w:tc>
          <w:tcPr>
            <w:tcW w:w="3402" w:type="dxa"/>
            <w:shd w:val="clear" w:color="auto" w:fill="auto"/>
          </w:tcPr>
          <w:p w14:paraId="1DD800E0" w14:textId="74193773" w:rsidR="00EC6B3F" w:rsidRPr="002F4BD8" w:rsidDel="00B37674" w:rsidRDefault="006332D6" w:rsidP="00185D4F">
            <w:pPr>
              <w:rPr>
                <w:del w:id="71" w:author="Author"/>
                <w:rFonts w:ascii="Times New Roman" w:hAnsi="Times New Roman" w:cs="Times New Roman"/>
                <w:sz w:val="20"/>
                <w:szCs w:val="20"/>
              </w:rPr>
            </w:pPr>
            <w:del w:id="72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Tier 2 </w:delText>
              </w:r>
              <w:r w:rsidR="00185D4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B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alance carried forward </w:delText>
              </w:r>
            </w:del>
          </w:p>
        </w:tc>
        <w:tc>
          <w:tcPr>
            <w:tcW w:w="4110" w:type="dxa"/>
            <w:shd w:val="clear" w:color="auto" w:fill="auto"/>
          </w:tcPr>
          <w:p w14:paraId="2E3C2B1F" w14:textId="3D910CCD" w:rsidR="00EC6B3F" w:rsidRPr="002F4BD8" w:rsidDel="00B37674" w:rsidRDefault="00EC6B3F">
            <w:pPr>
              <w:spacing w:after="0" w:line="240" w:lineRule="auto"/>
              <w:rPr>
                <w:del w:id="73" w:author="Author"/>
                <w:rFonts w:ascii="Times New Roman" w:hAnsi="Times New Roman" w:cs="Times New Roman"/>
                <w:sz w:val="20"/>
                <w:szCs w:val="20"/>
              </w:rPr>
            </w:pPr>
            <w:del w:id="74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balance of Tier 2 ancillary own funds carried forward to the next reporting period. </w:delText>
              </w:r>
            </w:del>
          </w:p>
        </w:tc>
      </w:tr>
      <w:tr w:rsidR="00C917B4" w:rsidRPr="006132FB" w:rsidDel="00B37674" w14:paraId="3C92C3EF" w14:textId="4719D178" w:rsidTr="00D0546A">
        <w:trPr>
          <w:del w:id="75" w:author="Author"/>
        </w:trPr>
        <w:tc>
          <w:tcPr>
            <w:tcW w:w="1560" w:type="dxa"/>
          </w:tcPr>
          <w:p w14:paraId="1A6CD6BD" w14:textId="6F916279" w:rsidR="00270208" w:rsidRPr="002F4BD8" w:rsidDel="00B37674" w:rsidRDefault="000638EF" w:rsidP="00E85576">
            <w:pPr>
              <w:spacing w:after="0" w:line="240" w:lineRule="auto"/>
              <w:rPr>
                <w:del w:id="76" w:author="Author"/>
                <w:rFonts w:ascii="Times New Roman" w:hAnsi="Times New Roman" w:cs="Times New Roman"/>
                <w:sz w:val="20"/>
                <w:szCs w:val="20"/>
              </w:rPr>
            </w:pPr>
            <w:del w:id="77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R1120/C0010</w:delText>
              </w:r>
            </w:del>
          </w:p>
        </w:tc>
        <w:tc>
          <w:tcPr>
            <w:tcW w:w="3402" w:type="dxa"/>
            <w:shd w:val="clear" w:color="auto" w:fill="auto"/>
          </w:tcPr>
          <w:p w14:paraId="5C76C51C" w14:textId="27CBDE79" w:rsidR="00EC6B3F" w:rsidRPr="002F4BD8" w:rsidDel="00B37674" w:rsidRDefault="006332D6" w:rsidP="00185D4F">
            <w:pPr>
              <w:rPr>
                <w:del w:id="78" w:author="Author"/>
                <w:rFonts w:ascii="Times New Roman" w:hAnsi="Times New Roman" w:cs="Times New Roman"/>
                <w:sz w:val="20"/>
                <w:szCs w:val="20"/>
              </w:rPr>
            </w:pPr>
            <w:del w:id="79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Tier 3 </w:delText>
              </w:r>
              <w:r w:rsidR="00185D4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B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alance brought forward</w:delText>
              </w:r>
            </w:del>
          </w:p>
        </w:tc>
        <w:tc>
          <w:tcPr>
            <w:tcW w:w="4110" w:type="dxa"/>
            <w:shd w:val="clear" w:color="auto" w:fill="auto"/>
          </w:tcPr>
          <w:p w14:paraId="5374A2B4" w14:textId="72808276" w:rsidR="00EC6B3F" w:rsidRPr="002F4BD8" w:rsidDel="00B37674" w:rsidRDefault="00EC6B3F">
            <w:pPr>
              <w:spacing w:after="0" w:line="240" w:lineRule="auto"/>
              <w:rPr>
                <w:del w:id="80" w:author="Author"/>
                <w:rFonts w:ascii="Times New Roman" w:hAnsi="Times New Roman" w:cs="Times New Roman"/>
                <w:sz w:val="20"/>
                <w:szCs w:val="20"/>
              </w:rPr>
            </w:pPr>
            <w:del w:id="81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balance of Tier 3 ancillary own funds brought forward from the previous reporting period. </w:delText>
              </w:r>
            </w:del>
          </w:p>
        </w:tc>
      </w:tr>
      <w:tr w:rsidR="00C917B4" w:rsidRPr="006132FB" w:rsidDel="00B37674" w14:paraId="741C51CE" w14:textId="7BF938B5" w:rsidTr="00D0546A">
        <w:trPr>
          <w:del w:id="82" w:author="Author"/>
        </w:trPr>
        <w:tc>
          <w:tcPr>
            <w:tcW w:w="1560" w:type="dxa"/>
          </w:tcPr>
          <w:p w14:paraId="0F54A332" w14:textId="58088A72" w:rsidR="00270208" w:rsidRPr="002F4BD8" w:rsidDel="00B37674" w:rsidRDefault="000638EF" w:rsidP="00E85576">
            <w:pPr>
              <w:spacing w:after="0" w:line="240" w:lineRule="auto"/>
              <w:rPr>
                <w:del w:id="83" w:author="Author"/>
                <w:rFonts w:ascii="Times New Roman" w:hAnsi="Times New Roman" w:cs="Times New Roman"/>
                <w:sz w:val="20"/>
                <w:szCs w:val="20"/>
              </w:rPr>
            </w:pPr>
            <w:del w:id="84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R1120/C0110</w:delText>
              </w:r>
            </w:del>
          </w:p>
        </w:tc>
        <w:tc>
          <w:tcPr>
            <w:tcW w:w="3402" w:type="dxa"/>
            <w:shd w:val="clear" w:color="auto" w:fill="auto"/>
          </w:tcPr>
          <w:p w14:paraId="3D0561AC" w14:textId="268AFA5A" w:rsidR="00EC6B3F" w:rsidRPr="002F4BD8" w:rsidDel="00B37674" w:rsidRDefault="006332D6">
            <w:pPr>
              <w:rPr>
                <w:del w:id="85" w:author="Author"/>
                <w:rFonts w:ascii="Times New Roman" w:hAnsi="Times New Roman" w:cs="Times New Roman"/>
                <w:sz w:val="20"/>
                <w:szCs w:val="20"/>
              </w:rPr>
            </w:pPr>
            <w:del w:id="86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Tier 3 - N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ew amount made available </w:delText>
              </w:r>
            </w:del>
          </w:p>
        </w:tc>
        <w:tc>
          <w:tcPr>
            <w:tcW w:w="4110" w:type="dxa"/>
            <w:shd w:val="clear" w:color="auto" w:fill="auto"/>
          </w:tcPr>
          <w:p w14:paraId="1280D948" w14:textId="3CF0C66E" w:rsidR="00EC6B3F" w:rsidRPr="002F4BD8" w:rsidDel="00B37674" w:rsidRDefault="00EC6B3F">
            <w:pPr>
              <w:spacing w:after="0" w:line="240" w:lineRule="auto"/>
              <w:rPr>
                <w:del w:id="87" w:author="Author"/>
                <w:rFonts w:ascii="Times New Roman" w:hAnsi="Times New Roman" w:cs="Times New Roman"/>
                <w:sz w:val="20"/>
                <w:szCs w:val="20"/>
              </w:rPr>
            </w:pPr>
            <w:del w:id="88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new amount of Tier 3 ancillary own funds to be made available over the reporting period. </w:delText>
              </w:r>
            </w:del>
          </w:p>
        </w:tc>
      </w:tr>
      <w:tr w:rsidR="00C917B4" w:rsidRPr="006132FB" w:rsidDel="00B37674" w14:paraId="3A3409D4" w14:textId="0237A13E" w:rsidTr="00D0546A">
        <w:trPr>
          <w:trHeight w:val="858"/>
          <w:del w:id="89" w:author="Author"/>
        </w:trPr>
        <w:tc>
          <w:tcPr>
            <w:tcW w:w="1560" w:type="dxa"/>
          </w:tcPr>
          <w:p w14:paraId="4A8AD67B" w14:textId="09D6EA2B" w:rsidR="00270208" w:rsidRPr="002F4BD8" w:rsidDel="00B37674" w:rsidRDefault="000638EF" w:rsidP="00E85576">
            <w:pPr>
              <w:rPr>
                <w:del w:id="90" w:author="Author"/>
                <w:rFonts w:ascii="Times New Roman" w:hAnsi="Times New Roman" w:cs="Times New Roman"/>
                <w:sz w:val="20"/>
                <w:szCs w:val="20"/>
              </w:rPr>
            </w:pPr>
            <w:del w:id="91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R1120/C0120</w:delText>
              </w:r>
            </w:del>
          </w:p>
        </w:tc>
        <w:tc>
          <w:tcPr>
            <w:tcW w:w="3402" w:type="dxa"/>
            <w:shd w:val="clear" w:color="auto" w:fill="auto"/>
          </w:tcPr>
          <w:p w14:paraId="4B52FBBC" w14:textId="284A57E2" w:rsidR="00EC6B3F" w:rsidRPr="002F4BD8" w:rsidDel="00B37674" w:rsidRDefault="006332D6" w:rsidP="00185D4F">
            <w:pPr>
              <w:rPr>
                <w:del w:id="92" w:author="Author"/>
                <w:rFonts w:ascii="Times New Roman" w:hAnsi="Times New Roman" w:cs="Times New Roman"/>
                <w:sz w:val="20"/>
                <w:szCs w:val="20"/>
              </w:rPr>
            </w:pPr>
            <w:del w:id="93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Tier 3 </w:delText>
              </w:r>
              <w:r w:rsidR="00185D4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eduction to amount available</w:delText>
              </w:r>
            </w:del>
          </w:p>
        </w:tc>
        <w:tc>
          <w:tcPr>
            <w:tcW w:w="4110" w:type="dxa"/>
            <w:shd w:val="clear" w:color="auto" w:fill="auto"/>
          </w:tcPr>
          <w:p w14:paraId="499026F9" w14:textId="581D9706" w:rsidR="00EC6B3F" w:rsidRPr="002F4BD8" w:rsidDel="00B37674" w:rsidRDefault="00EC6B3F">
            <w:pPr>
              <w:spacing w:after="0" w:line="240" w:lineRule="auto"/>
              <w:rPr>
                <w:del w:id="94" w:author="Author"/>
                <w:rFonts w:ascii="Times New Roman" w:hAnsi="Times New Roman" w:cs="Times New Roman"/>
                <w:sz w:val="20"/>
                <w:szCs w:val="20"/>
              </w:rPr>
            </w:pPr>
            <w:del w:id="95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reduction to the amount available Tier 3 ancillary own funds over the reporting period. </w:delText>
              </w:r>
            </w:del>
          </w:p>
        </w:tc>
      </w:tr>
      <w:tr w:rsidR="00C917B4" w:rsidRPr="006132FB" w:rsidDel="00B37674" w14:paraId="16AA660E" w14:textId="004809CB" w:rsidTr="00D0546A">
        <w:trPr>
          <w:del w:id="96" w:author="Author"/>
        </w:trPr>
        <w:tc>
          <w:tcPr>
            <w:tcW w:w="1560" w:type="dxa"/>
          </w:tcPr>
          <w:p w14:paraId="4D91C49B" w14:textId="653C4287" w:rsidR="00270208" w:rsidRPr="002F4BD8" w:rsidDel="00B37674" w:rsidRDefault="000638EF" w:rsidP="00E85576">
            <w:pPr>
              <w:spacing w:after="0" w:line="240" w:lineRule="auto"/>
              <w:rPr>
                <w:del w:id="97" w:author="Author"/>
                <w:rFonts w:ascii="Times New Roman" w:hAnsi="Times New Roman" w:cs="Times New Roman"/>
                <w:sz w:val="20"/>
                <w:szCs w:val="20"/>
              </w:rPr>
            </w:pPr>
            <w:del w:id="98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R1120/</w:delText>
              </w:r>
              <w:r w:rsidR="00817502" w:rsidRPr="006132FB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C0130</w:delText>
              </w:r>
            </w:del>
          </w:p>
        </w:tc>
        <w:tc>
          <w:tcPr>
            <w:tcW w:w="3402" w:type="dxa"/>
            <w:shd w:val="clear" w:color="auto" w:fill="auto"/>
          </w:tcPr>
          <w:p w14:paraId="6C305508" w14:textId="19AB5B7D" w:rsidR="00EC6B3F" w:rsidRPr="002F4BD8" w:rsidDel="00B37674" w:rsidRDefault="006332D6" w:rsidP="00185D4F">
            <w:pPr>
              <w:rPr>
                <w:del w:id="99" w:author="Author"/>
                <w:rFonts w:ascii="Times New Roman" w:hAnsi="Times New Roman" w:cs="Times New Roman"/>
                <w:sz w:val="20"/>
                <w:szCs w:val="20"/>
              </w:rPr>
            </w:pPr>
            <w:del w:id="100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Tier 3 </w:delText>
              </w:r>
              <w:r w:rsidR="00185D4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C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alled up to basic own fund </w:delText>
              </w:r>
            </w:del>
          </w:p>
        </w:tc>
        <w:tc>
          <w:tcPr>
            <w:tcW w:w="4110" w:type="dxa"/>
            <w:shd w:val="clear" w:color="auto" w:fill="auto"/>
          </w:tcPr>
          <w:p w14:paraId="153B153C" w14:textId="7C666BF1" w:rsidR="00EC6B3F" w:rsidRPr="002F4BD8" w:rsidDel="00B37674" w:rsidRDefault="00EC6B3F">
            <w:pPr>
              <w:spacing w:after="0" w:line="240" w:lineRule="auto"/>
              <w:rPr>
                <w:del w:id="101" w:author="Author"/>
                <w:rFonts w:ascii="Times New Roman" w:hAnsi="Times New Roman" w:cs="Times New Roman"/>
                <w:sz w:val="20"/>
                <w:szCs w:val="20"/>
              </w:rPr>
            </w:pPr>
            <w:del w:id="102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amount of Tier 3 ancillary own funds </w:delText>
              </w:r>
              <w:r w:rsidR="00E84AB5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that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are called up to a basic own fund item over the reporting period. </w:delText>
              </w:r>
            </w:del>
          </w:p>
        </w:tc>
      </w:tr>
      <w:tr w:rsidR="00C917B4" w:rsidRPr="006132FB" w:rsidDel="00B37674" w14:paraId="754360DA" w14:textId="202F4C74" w:rsidTr="00D0546A">
        <w:trPr>
          <w:del w:id="103" w:author="Author"/>
        </w:trPr>
        <w:tc>
          <w:tcPr>
            <w:tcW w:w="1560" w:type="dxa"/>
          </w:tcPr>
          <w:p w14:paraId="562C3C7F" w14:textId="00D25643" w:rsidR="00270208" w:rsidRPr="002F4BD8" w:rsidDel="00B37674" w:rsidRDefault="000638EF" w:rsidP="00E85576">
            <w:pPr>
              <w:spacing w:after="0" w:line="240" w:lineRule="auto"/>
              <w:rPr>
                <w:del w:id="104" w:author="Author"/>
                <w:rFonts w:ascii="Times New Roman" w:hAnsi="Times New Roman" w:cs="Times New Roman"/>
                <w:sz w:val="20"/>
                <w:szCs w:val="20"/>
              </w:rPr>
            </w:pPr>
            <w:del w:id="105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R1120/C0060</w:delText>
              </w:r>
            </w:del>
          </w:p>
        </w:tc>
        <w:tc>
          <w:tcPr>
            <w:tcW w:w="3402" w:type="dxa"/>
            <w:shd w:val="clear" w:color="auto" w:fill="auto"/>
          </w:tcPr>
          <w:p w14:paraId="7A19BD42" w14:textId="59D86F57" w:rsidR="00EC6B3F" w:rsidRPr="002F4BD8" w:rsidDel="00B37674" w:rsidRDefault="006332D6" w:rsidP="00185D4F">
            <w:pPr>
              <w:rPr>
                <w:del w:id="106" w:author="Author"/>
                <w:rFonts w:ascii="Times New Roman" w:hAnsi="Times New Roman" w:cs="Times New Roman"/>
                <w:sz w:val="20"/>
                <w:szCs w:val="20"/>
              </w:rPr>
            </w:pPr>
            <w:del w:id="107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-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Tier 3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B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alance carried forward </w:delText>
              </w:r>
            </w:del>
          </w:p>
        </w:tc>
        <w:tc>
          <w:tcPr>
            <w:tcW w:w="4110" w:type="dxa"/>
            <w:shd w:val="clear" w:color="auto" w:fill="auto"/>
          </w:tcPr>
          <w:p w14:paraId="067C9A98" w14:textId="72F0EFE0" w:rsidR="00EC6B3F" w:rsidRPr="002F4BD8" w:rsidDel="00B37674" w:rsidRDefault="00EC6B3F">
            <w:pPr>
              <w:spacing w:after="0" w:line="240" w:lineRule="auto"/>
              <w:rPr>
                <w:del w:id="108" w:author="Author"/>
                <w:rFonts w:ascii="Times New Roman" w:hAnsi="Times New Roman" w:cs="Times New Roman"/>
                <w:sz w:val="20"/>
                <w:szCs w:val="20"/>
              </w:rPr>
            </w:pPr>
            <w:del w:id="109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balance of Tier 3 ancillary own funds carried forward to the next reporting period. </w:delText>
              </w:r>
            </w:del>
          </w:p>
        </w:tc>
      </w:tr>
      <w:tr w:rsidR="00C917B4" w:rsidRPr="006132FB" w:rsidDel="00B37674" w14:paraId="4E564C28" w14:textId="7738F9C9" w:rsidTr="00D0546A">
        <w:trPr>
          <w:del w:id="110" w:author="Author"/>
        </w:trPr>
        <w:tc>
          <w:tcPr>
            <w:tcW w:w="1560" w:type="dxa"/>
          </w:tcPr>
          <w:p w14:paraId="3305EB0A" w14:textId="52297827" w:rsidR="00270208" w:rsidRPr="002F4BD8" w:rsidDel="00B37674" w:rsidRDefault="000638EF" w:rsidP="00E85576">
            <w:pPr>
              <w:spacing w:after="0" w:line="240" w:lineRule="auto"/>
              <w:rPr>
                <w:del w:id="111" w:author="Author"/>
                <w:rFonts w:ascii="Times New Roman" w:hAnsi="Times New Roman" w:cs="Times New Roman"/>
                <w:sz w:val="20"/>
                <w:szCs w:val="20"/>
              </w:rPr>
            </w:pPr>
            <w:del w:id="112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delText>R1200/C0010</w:delText>
              </w:r>
            </w:del>
          </w:p>
        </w:tc>
        <w:tc>
          <w:tcPr>
            <w:tcW w:w="3402" w:type="dxa"/>
            <w:shd w:val="clear" w:color="auto" w:fill="auto"/>
          </w:tcPr>
          <w:p w14:paraId="0516BDB9" w14:textId="3260879A" w:rsidR="00EC6B3F" w:rsidRPr="002F4BD8" w:rsidDel="00B37674" w:rsidRDefault="00EC6B3F" w:rsidP="00185D4F">
            <w:pPr>
              <w:rPr>
                <w:del w:id="113" w:author="Author"/>
                <w:rFonts w:ascii="Times New Roman" w:hAnsi="Times New Roman" w:cs="Times New Roman"/>
                <w:sz w:val="20"/>
                <w:szCs w:val="20"/>
              </w:rPr>
            </w:pPr>
            <w:del w:id="114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Total ancillary own funds </w:delText>
              </w:r>
              <w:r w:rsidR="00185D4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85D4F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B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alance brought forward</w:delText>
              </w:r>
            </w:del>
          </w:p>
        </w:tc>
        <w:tc>
          <w:tcPr>
            <w:tcW w:w="4110" w:type="dxa"/>
            <w:shd w:val="clear" w:color="auto" w:fill="auto"/>
          </w:tcPr>
          <w:p w14:paraId="4164AD39" w14:textId="53F849ED" w:rsidR="00EC6B3F" w:rsidRPr="002F4BD8" w:rsidDel="00B37674" w:rsidRDefault="00EC6B3F" w:rsidP="002F4BD8">
            <w:pPr>
              <w:rPr>
                <w:del w:id="115" w:author="Author"/>
                <w:rFonts w:ascii="Times New Roman" w:hAnsi="Times New Roman" w:cs="Times New Roman"/>
                <w:sz w:val="20"/>
                <w:szCs w:val="20"/>
              </w:rPr>
            </w:pPr>
            <w:del w:id="116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This is the balance of total ancillary own funds brought forward from the previous reporting period.</w:delText>
              </w:r>
            </w:del>
          </w:p>
        </w:tc>
      </w:tr>
      <w:tr w:rsidR="00C917B4" w:rsidRPr="006132FB" w:rsidDel="00B37674" w14:paraId="42F505C4" w14:textId="0C28F013" w:rsidTr="00D0546A">
        <w:trPr>
          <w:trHeight w:val="881"/>
          <w:del w:id="117" w:author="Author"/>
        </w:trPr>
        <w:tc>
          <w:tcPr>
            <w:tcW w:w="1560" w:type="dxa"/>
          </w:tcPr>
          <w:p w14:paraId="0B76E6E1" w14:textId="53FE140A" w:rsidR="00270208" w:rsidRPr="002F4BD8" w:rsidDel="00B37674" w:rsidRDefault="000638EF" w:rsidP="00E85576">
            <w:pPr>
              <w:spacing w:after="0" w:line="240" w:lineRule="auto"/>
              <w:rPr>
                <w:del w:id="118" w:author="Author"/>
                <w:rFonts w:ascii="Times New Roman" w:hAnsi="Times New Roman" w:cs="Times New Roman"/>
                <w:sz w:val="20"/>
                <w:szCs w:val="20"/>
              </w:rPr>
            </w:pPr>
            <w:del w:id="119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R1200/C0110</w:delText>
              </w:r>
            </w:del>
          </w:p>
        </w:tc>
        <w:tc>
          <w:tcPr>
            <w:tcW w:w="3402" w:type="dxa"/>
            <w:shd w:val="clear" w:color="auto" w:fill="auto"/>
          </w:tcPr>
          <w:p w14:paraId="6B83EEF2" w14:textId="4DB63A8C" w:rsidR="00EC6B3F" w:rsidRPr="002F4BD8" w:rsidDel="00B37674" w:rsidRDefault="007975E9">
            <w:pPr>
              <w:rPr>
                <w:del w:id="120" w:author="Author"/>
                <w:rFonts w:ascii="Times New Roman" w:hAnsi="Times New Roman" w:cs="Times New Roman"/>
                <w:sz w:val="20"/>
                <w:szCs w:val="20"/>
              </w:rPr>
            </w:pPr>
            <w:del w:id="121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Total ancillary own funds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 </w:delText>
              </w:r>
              <w:r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N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ew amount made available </w:delText>
              </w:r>
            </w:del>
          </w:p>
        </w:tc>
        <w:tc>
          <w:tcPr>
            <w:tcW w:w="4110" w:type="dxa"/>
            <w:shd w:val="clear" w:color="auto" w:fill="auto"/>
          </w:tcPr>
          <w:p w14:paraId="2ECB291D" w14:textId="257ECA70" w:rsidR="00EC6B3F" w:rsidRPr="002F4BD8" w:rsidDel="00B37674" w:rsidRDefault="00EC6B3F" w:rsidP="002F4BD8">
            <w:pPr>
              <w:rPr>
                <w:del w:id="122" w:author="Author"/>
                <w:rFonts w:ascii="Times New Roman" w:hAnsi="Times New Roman" w:cs="Times New Roman"/>
                <w:sz w:val="20"/>
                <w:szCs w:val="20"/>
              </w:rPr>
            </w:pPr>
            <w:del w:id="123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new amount of </w:delText>
              </w:r>
              <w:r w:rsidR="00754747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total 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ancillary own funds to be made available over the reporting period</w:delText>
              </w:r>
              <w:r w:rsidR="00426F76" w:rsidRPr="00F923FE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  <w:r w:rsidR="00F923FE" w:rsidRPr="00E642EB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</w:p>
        </w:tc>
      </w:tr>
      <w:tr w:rsidR="00C917B4" w:rsidRPr="006132FB" w:rsidDel="00B37674" w14:paraId="3FA15CD4" w14:textId="6C725B27" w:rsidTr="00D0546A">
        <w:trPr>
          <w:del w:id="124" w:author="Author"/>
        </w:trPr>
        <w:tc>
          <w:tcPr>
            <w:tcW w:w="1560" w:type="dxa"/>
            <w:tcBorders>
              <w:bottom w:val="single" w:sz="4" w:space="0" w:color="auto"/>
            </w:tcBorders>
          </w:tcPr>
          <w:p w14:paraId="5C4C10D3" w14:textId="1502D9B9" w:rsidR="00270208" w:rsidRPr="002F4BD8" w:rsidDel="00B37674" w:rsidRDefault="000638EF" w:rsidP="00E85576">
            <w:pPr>
              <w:spacing w:after="0" w:line="240" w:lineRule="auto"/>
              <w:rPr>
                <w:del w:id="125" w:author="Author"/>
                <w:rFonts w:ascii="Times New Roman" w:hAnsi="Times New Roman" w:cs="Times New Roman"/>
                <w:sz w:val="20"/>
                <w:szCs w:val="20"/>
              </w:rPr>
            </w:pPr>
            <w:del w:id="126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R1200/C0120</w:delText>
              </w:r>
            </w:del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D2E506E" w14:textId="0ECCE06A" w:rsidR="00EC6B3F" w:rsidRPr="002F4BD8" w:rsidDel="00B37674" w:rsidRDefault="00EC6B3F" w:rsidP="007975E9">
            <w:pPr>
              <w:rPr>
                <w:del w:id="127" w:author="Author"/>
                <w:rFonts w:ascii="Times New Roman" w:hAnsi="Times New Roman" w:cs="Times New Roman"/>
                <w:sz w:val="20"/>
                <w:szCs w:val="20"/>
              </w:rPr>
            </w:pPr>
            <w:del w:id="128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Total ancillary own funds </w:delText>
              </w:r>
              <w:r w:rsidR="007975E9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7975E9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eduction to amount available</w:delText>
              </w:r>
            </w:del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262A4B8E" w14:textId="32C937E7" w:rsidR="00EC6B3F" w:rsidRPr="002F4BD8" w:rsidDel="00B37674" w:rsidRDefault="00EC6B3F">
            <w:pPr>
              <w:spacing w:after="0" w:line="240" w:lineRule="auto"/>
              <w:rPr>
                <w:del w:id="129" w:author="Author"/>
                <w:rFonts w:ascii="Times New Roman" w:hAnsi="Times New Roman" w:cs="Times New Roman"/>
                <w:sz w:val="20"/>
                <w:szCs w:val="20"/>
              </w:rPr>
            </w:pPr>
            <w:del w:id="130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reduction to the amount available total ancillary own funds over the reporting period. </w:delText>
              </w:r>
            </w:del>
          </w:p>
        </w:tc>
      </w:tr>
      <w:tr w:rsidR="00C917B4" w:rsidRPr="006132FB" w:rsidDel="00B37674" w14:paraId="43612A8D" w14:textId="2CAA44D5" w:rsidTr="00D0546A">
        <w:trPr>
          <w:del w:id="131" w:author="Autho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C00" w14:textId="7D133976" w:rsidR="00270208" w:rsidRPr="002F4BD8" w:rsidDel="00B37674" w:rsidRDefault="000638EF" w:rsidP="00E85576">
            <w:pPr>
              <w:spacing w:after="0" w:line="240" w:lineRule="auto"/>
              <w:rPr>
                <w:del w:id="132" w:author="Author"/>
                <w:rFonts w:ascii="Times New Roman" w:hAnsi="Times New Roman" w:cs="Times New Roman"/>
                <w:sz w:val="20"/>
                <w:szCs w:val="20"/>
              </w:rPr>
            </w:pPr>
            <w:del w:id="133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R1200</w:delText>
              </w:r>
              <w:r w:rsidR="00817502" w:rsidRPr="006132FB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/C0130</w:delText>
              </w:r>
            </w:del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80FA" w14:textId="66154152" w:rsidR="00EC6B3F" w:rsidRPr="002F4BD8" w:rsidDel="00B37674" w:rsidRDefault="007975E9" w:rsidP="007975E9">
            <w:pPr>
              <w:rPr>
                <w:del w:id="134" w:author="Author"/>
                <w:rFonts w:ascii="Times New Roman" w:hAnsi="Times New Roman" w:cs="Times New Roman"/>
                <w:sz w:val="20"/>
                <w:szCs w:val="20"/>
              </w:rPr>
            </w:pPr>
            <w:del w:id="135" w:author="Author">
              <w:r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Total ancillary own funds -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C</w:delText>
              </w:r>
              <w:r w:rsidR="00EC6B3F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alled up to basic own fund </w:delText>
              </w:r>
            </w:del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4D1C" w14:textId="7B7E059D" w:rsidR="00EC6B3F" w:rsidRPr="002F4BD8" w:rsidDel="00B37674" w:rsidRDefault="00EC6B3F">
            <w:pPr>
              <w:spacing w:after="0" w:line="240" w:lineRule="auto"/>
              <w:rPr>
                <w:del w:id="136" w:author="Author"/>
                <w:rFonts w:ascii="Times New Roman" w:hAnsi="Times New Roman" w:cs="Times New Roman"/>
                <w:sz w:val="20"/>
                <w:szCs w:val="20"/>
              </w:rPr>
            </w:pPr>
            <w:del w:id="137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This is the amount of total ancillary own funds </w:delText>
              </w:r>
              <w:r w:rsidR="00E84AB5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that</w:delText>
              </w:r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are called up to a basic own fund </w:delText>
              </w:r>
              <w:r w:rsidR="007975E9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item over the reporting period.</w:delText>
              </w:r>
            </w:del>
          </w:p>
        </w:tc>
      </w:tr>
      <w:tr w:rsidR="00C917B4" w:rsidRPr="006132FB" w:rsidDel="00B37674" w14:paraId="76849237" w14:textId="00241292" w:rsidTr="00D0546A">
        <w:trPr>
          <w:trHeight w:val="519"/>
          <w:del w:id="138" w:author="Author"/>
        </w:trPr>
        <w:tc>
          <w:tcPr>
            <w:tcW w:w="1560" w:type="dxa"/>
            <w:tcBorders>
              <w:top w:val="single" w:sz="4" w:space="0" w:color="auto"/>
            </w:tcBorders>
          </w:tcPr>
          <w:p w14:paraId="2CCEA23F" w14:textId="1FFEBC17" w:rsidR="00270208" w:rsidRPr="002F4BD8" w:rsidDel="00B37674" w:rsidRDefault="000638EF" w:rsidP="00E85576">
            <w:pPr>
              <w:spacing w:after="0" w:line="240" w:lineRule="auto"/>
              <w:rPr>
                <w:del w:id="139" w:author="Author"/>
                <w:rFonts w:ascii="Times New Roman" w:hAnsi="Times New Roman" w:cs="Times New Roman"/>
                <w:sz w:val="20"/>
                <w:szCs w:val="20"/>
              </w:rPr>
            </w:pPr>
            <w:del w:id="140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R1200/C0060</w:delText>
              </w:r>
            </w:del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E3322A2" w14:textId="07C84A54" w:rsidR="00F31A57" w:rsidRPr="002F4BD8" w:rsidDel="00B37674" w:rsidRDefault="007975E9" w:rsidP="007975E9">
            <w:pPr>
              <w:rPr>
                <w:del w:id="141" w:author="Author"/>
                <w:rFonts w:ascii="Times New Roman" w:hAnsi="Times New Roman" w:cs="Times New Roman"/>
                <w:sz w:val="20"/>
                <w:szCs w:val="20"/>
              </w:rPr>
            </w:pPr>
            <w:del w:id="142" w:author="Author">
              <w:r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Total ancillary own funds -</w:delText>
              </w:r>
              <w:r w:rsidR="00F31A57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B</w:delText>
              </w:r>
              <w:r w:rsidR="00F31A57"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alance carried forward </w:delText>
              </w:r>
            </w:del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14:paraId="32D37D8E" w14:textId="276245FF" w:rsidR="00F31A57" w:rsidRPr="002F4BD8" w:rsidDel="00B37674" w:rsidRDefault="00F31A57">
            <w:pPr>
              <w:rPr>
                <w:del w:id="143" w:author="Author"/>
                <w:rFonts w:ascii="Times New Roman" w:hAnsi="Times New Roman" w:cs="Times New Roman"/>
                <w:sz w:val="20"/>
                <w:szCs w:val="20"/>
              </w:rPr>
            </w:pPr>
            <w:del w:id="144" w:author="Author">
              <w:r w:rsidRPr="002F4BD8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This is the balance of total ancillary own funds carried forwar</w:delText>
              </w:r>
              <w:r w:rsidR="007975E9" w:rsidDel="00B37674">
                <w:rPr>
                  <w:rFonts w:ascii="Times New Roman" w:hAnsi="Times New Roman" w:cs="Times New Roman"/>
                  <w:sz w:val="20"/>
                  <w:szCs w:val="20"/>
                </w:rPr>
                <w:delText>d to the next reporting period.</w:delText>
              </w:r>
            </w:del>
          </w:p>
        </w:tc>
      </w:tr>
    </w:tbl>
    <w:p w14:paraId="56EA3BD2" w14:textId="77777777" w:rsidR="002E6978" w:rsidRPr="002F4BD8" w:rsidRDefault="002E6978">
      <w:pPr>
        <w:rPr>
          <w:rFonts w:ascii="Times New Roman" w:hAnsi="Times New Roman" w:cs="Times New Roman"/>
          <w:sz w:val="20"/>
          <w:szCs w:val="20"/>
        </w:rPr>
      </w:pPr>
    </w:p>
    <w:sectPr w:rsidR="002E6978" w:rsidRPr="002F4B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6752E" w14:textId="77777777" w:rsidR="00694EB6" w:rsidRDefault="00694EB6" w:rsidP="00412E2C">
      <w:pPr>
        <w:spacing w:after="0" w:line="240" w:lineRule="auto"/>
      </w:pPr>
      <w:r>
        <w:separator/>
      </w:r>
    </w:p>
  </w:endnote>
  <w:endnote w:type="continuationSeparator" w:id="0">
    <w:p w14:paraId="11A15EB1" w14:textId="77777777" w:rsidR="00694EB6" w:rsidRDefault="00694EB6" w:rsidP="0041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28A98" w14:textId="77777777" w:rsidR="00694EB6" w:rsidRDefault="00694EB6" w:rsidP="00412E2C">
      <w:pPr>
        <w:spacing w:after="0" w:line="240" w:lineRule="auto"/>
      </w:pPr>
      <w:r>
        <w:separator/>
      </w:r>
    </w:p>
  </w:footnote>
  <w:footnote w:type="continuationSeparator" w:id="0">
    <w:p w14:paraId="3AEFC80D" w14:textId="77777777" w:rsidR="00694EB6" w:rsidRDefault="00694EB6" w:rsidP="00412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2FA6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DAB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534B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0EB1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FEF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9A5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806B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8F81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141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488B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F53A61"/>
    <w:multiLevelType w:val="hybridMultilevel"/>
    <w:tmpl w:val="C4E64392"/>
    <w:lvl w:ilvl="0" w:tplc="7E88B98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E921F3"/>
    <w:multiLevelType w:val="hybridMultilevel"/>
    <w:tmpl w:val="3A125200"/>
    <w:lvl w:ilvl="0" w:tplc="4AAC286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407617">
    <w:abstractNumId w:val="11"/>
  </w:num>
  <w:num w:numId="2" w16cid:durableId="1462960207">
    <w:abstractNumId w:val="9"/>
  </w:num>
  <w:num w:numId="3" w16cid:durableId="557672739">
    <w:abstractNumId w:val="7"/>
  </w:num>
  <w:num w:numId="4" w16cid:durableId="268007734">
    <w:abstractNumId w:val="6"/>
  </w:num>
  <w:num w:numId="5" w16cid:durableId="1344895947">
    <w:abstractNumId w:val="5"/>
  </w:num>
  <w:num w:numId="6" w16cid:durableId="55398677">
    <w:abstractNumId w:val="4"/>
  </w:num>
  <w:num w:numId="7" w16cid:durableId="408697804">
    <w:abstractNumId w:val="8"/>
  </w:num>
  <w:num w:numId="8" w16cid:durableId="956107793">
    <w:abstractNumId w:val="3"/>
  </w:num>
  <w:num w:numId="9" w16cid:durableId="2099859777">
    <w:abstractNumId w:val="2"/>
  </w:num>
  <w:num w:numId="10" w16cid:durableId="538788742">
    <w:abstractNumId w:val="1"/>
  </w:num>
  <w:num w:numId="11" w16cid:durableId="365908714">
    <w:abstractNumId w:val="0"/>
  </w:num>
  <w:num w:numId="12" w16cid:durableId="11143985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D0295"/>
    <w:rsid w:val="000001CB"/>
    <w:rsid w:val="000049AE"/>
    <w:rsid w:val="000227DD"/>
    <w:rsid w:val="00031946"/>
    <w:rsid w:val="00035DEB"/>
    <w:rsid w:val="00042631"/>
    <w:rsid w:val="00051C27"/>
    <w:rsid w:val="000638EF"/>
    <w:rsid w:val="000649EC"/>
    <w:rsid w:val="000B2C70"/>
    <w:rsid w:val="000C093D"/>
    <w:rsid w:val="000C7791"/>
    <w:rsid w:val="000E1644"/>
    <w:rsid w:val="000E3691"/>
    <w:rsid w:val="000F5D43"/>
    <w:rsid w:val="00101C96"/>
    <w:rsid w:val="00106F68"/>
    <w:rsid w:val="00110F19"/>
    <w:rsid w:val="00112635"/>
    <w:rsid w:val="001163DC"/>
    <w:rsid w:val="00122F18"/>
    <w:rsid w:val="001241F4"/>
    <w:rsid w:val="00124FC3"/>
    <w:rsid w:val="0014785B"/>
    <w:rsid w:val="001501B2"/>
    <w:rsid w:val="0018024F"/>
    <w:rsid w:val="00185D4F"/>
    <w:rsid w:val="0019756B"/>
    <w:rsid w:val="001A5AC1"/>
    <w:rsid w:val="001D33A0"/>
    <w:rsid w:val="001D715A"/>
    <w:rsid w:val="001F3667"/>
    <w:rsid w:val="001F6510"/>
    <w:rsid w:val="00213F6F"/>
    <w:rsid w:val="00243DF8"/>
    <w:rsid w:val="00267D1D"/>
    <w:rsid w:val="00270208"/>
    <w:rsid w:val="002B299C"/>
    <w:rsid w:val="002B7A86"/>
    <w:rsid w:val="002B7AB1"/>
    <w:rsid w:val="002E6978"/>
    <w:rsid w:val="002F3740"/>
    <w:rsid w:val="002F4BD8"/>
    <w:rsid w:val="003038FD"/>
    <w:rsid w:val="003111ED"/>
    <w:rsid w:val="003268D9"/>
    <w:rsid w:val="00336168"/>
    <w:rsid w:val="003427CF"/>
    <w:rsid w:val="003519E0"/>
    <w:rsid w:val="00352645"/>
    <w:rsid w:val="00372D7C"/>
    <w:rsid w:val="00377B4C"/>
    <w:rsid w:val="00383F98"/>
    <w:rsid w:val="0038744C"/>
    <w:rsid w:val="003D010A"/>
    <w:rsid w:val="003D5088"/>
    <w:rsid w:val="00410C89"/>
    <w:rsid w:val="00412E2C"/>
    <w:rsid w:val="0042526C"/>
    <w:rsid w:val="00426F76"/>
    <w:rsid w:val="004273F8"/>
    <w:rsid w:val="00437F5C"/>
    <w:rsid w:val="004430AD"/>
    <w:rsid w:val="004504EC"/>
    <w:rsid w:val="00452394"/>
    <w:rsid w:val="00464D30"/>
    <w:rsid w:val="0047708C"/>
    <w:rsid w:val="00497566"/>
    <w:rsid w:val="004A4AD0"/>
    <w:rsid w:val="004C2949"/>
    <w:rsid w:val="004C39BA"/>
    <w:rsid w:val="004C6898"/>
    <w:rsid w:val="004D0295"/>
    <w:rsid w:val="004F0422"/>
    <w:rsid w:val="005105D6"/>
    <w:rsid w:val="00511438"/>
    <w:rsid w:val="00523A11"/>
    <w:rsid w:val="00533663"/>
    <w:rsid w:val="00557D8E"/>
    <w:rsid w:val="00561D05"/>
    <w:rsid w:val="00562164"/>
    <w:rsid w:val="00586052"/>
    <w:rsid w:val="005937E9"/>
    <w:rsid w:val="00596936"/>
    <w:rsid w:val="005A0036"/>
    <w:rsid w:val="005A5140"/>
    <w:rsid w:val="005A6E7D"/>
    <w:rsid w:val="005D0D17"/>
    <w:rsid w:val="005D3D3D"/>
    <w:rsid w:val="005D7BCF"/>
    <w:rsid w:val="005E4BB5"/>
    <w:rsid w:val="006132FB"/>
    <w:rsid w:val="00616A2C"/>
    <w:rsid w:val="0062510E"/>
    <w:rsid w:val="00625A3B"/>
    <w:rsid w:val="006332D6"/>
    <w:rsid w:val="00636523"/>
    <w:rsid w:val="006460CE"/>
    <w:rsid w:val="00656D73"/>
    <w:rsid w:val="006753E1"/>
    <w:rsid w:val="006776DF"/>
    <w:rsid w:val="00694EB6"/>
    <w:rsid w:val="006B36E1"/>
    <w:rsid w:val="006C22A3"/>
    <w:rsid w:val="006E33D2"/>
    <w:rsid w:val="006F3438"/>
    <w:rsid w:val="00754747"/>
    <w:rsid w:val="0077073E"/>
    <w:rsid w:val="00786D0A"/>
    <w:rsid w:val="00796C90"/>
    <w:rsid w:val="007975E9"/>
    <w:rsid w:val="007B3D82"/>
    <w:rsid w:val="007C4208"/>
    <w:rsid w:val="007D7410"/>
    <w:rsid w:val="007E672D"/>
    <w:rsid w:val="008062F7"/>
    <w:rsid w:val="008157CD"/>
    <w:rsid w:val="00816BB8"/>
    <w:rsid w:val="00817502"/>
    <w:rsid w:val="008260A3"/>
    <w:rsid w:val="0083581B"/>
    <w:rsid w:val="008378F5"/>
    <w:rsid w:val="0084146F"/>
    <w:rsid w:val="0084294A"/>
    <w:rsid w:val="008525C5"/>
    <w:rsid w:val="008536ED"/>
    <w:rsid w:val="0087385A"/>
    <w:rsid w:val="00896051"/>
    <w:rsid w:val="008A128A"/>
    <w:rsid w:val="008A4F0D"/>
    <w:rsid w:val="008B060D"/>
    <w:rsid w:val="008B4FA1"/>
    <w:rsid w:val="008D22ED"/>
    <w:rsid w:val="008D45CC"/>
    <w:rsid w:val="008D66A6"/>
    <w:rsid w:val="008E3C00"/>
    <w:rsid w:val="008F49D5"/>
    <w:rsid w:val="009004E7"/>
    <w:rsid w:val="0094285E"/>
    <w:rsid w:val="0094373D"/>
    <w:rsid w:val="00973938"/>
    <w:rsid w:val="0098757C"/>
    <w:rsid w:val="009B40C0"/>
    <w:rsid w:val="009B7C35"/>
    <w:rsid w:val="009C6E25"/>
    <w:rsid w:val="009D4513"/>
    <w:rsid w:val="009E3F44"/>
    <w:rsid w:val="009E4C30"/>
    <w:rsid w:val="009F4CCF"/>
    <w:rsid w:val="00A0488D"/>
    <w:rsid w:val="00A15253"/>
    <w:rsid w:val="00A1783A"/>
    <w:rsid w:val="00A47814"/>
    <w:rsid w:val="00A64153"/>
    <w:rsid w:val="00A71E88"/>
    <w:rsid w:val="00A84693"/>
    <w:rsid w:val="00A95189"/>
    <w:rsid w:val="00AA5308"/>
    <w:rsid w:val="00AA5B6D"/>
    <w:rsid w:val="00AD6753"/>
    <w:rsid w:val="00B0623B"/>
    <w:rsid w:val="00B25847"/>
    <w:rsid w:val="00B31BE4"/>
    <w:rsid w:val="00B37674"/>
    <w:rsid w:val="00B7430A"/>
    <w:rsid w:val="00B85472"/>
    <w:rsid w:val="00B86039"/>
    <w:rsid w:val="00BA2B5C"/>
    <w:rsid w:val="00BA6A3A"/>
    <w:rsid w:val="00BB71F6"/>
    <w:rsid w:val="00BC3DD8"/>
    <w:rsid w:val="00BD2D43"/>
    <w:rsid w:val="00BD40B4"/>
    <w:rsid w:val="00BF58C4"/>
    <w:rsid w:val="00C0403B"/>
    <w:rsid w:val="00C0773F"/>
    <w:rsid w:val="00C270D7"/>
    <w:rsid w:val="00C32931"/>
    <w:rsid w:val="00C35B29"/>
    <w:rsid w:val="00C443A3"/>
    <w:rsid w:val="00C736BD"/>
    <w:rsid w:val="00C917B4"/>
    <w:rsid w:val="00CB663E"/>
    <w:rsid w:val="00D0546A"/>
    <w:rsid w:val="00D4232F"/>
    <w:rsid w:val="00D469C4"/>
    <w:rsid w:val="00D50745"/>
    <w:rsid w:val="00D63968"/>
    <w:rsid w:val="00D77D94"/>
    <w:rsid w:val="00D80BC3"/>
    <w:rsid w:val="00D81DD2"/>
    <w:rsid w:val="00D87299"/>
    <w:rsid w:val="00D9389D"/>
    <w:rsid w:val="00D955BB"/>
    <w:rsid w:val="00DC6A2C"/>
    <w:rsid w:val="00E135EE"/>
    <w:rsid w:val="00E279E2"/>
    <w:rsid w:val="00E31F74"/>
    <w:rsid w:val="00E37181"/>
    <w:rsid w:val="00E55D17"/>
    <w:rsid w:val="00E642EB"/>
    <w:rsid w:val="00E84AB5"/>
    <w:rsid w:val="00E85576"/>
    <w:rsid w:val="00E9047D"/>
    <w:rsid w:val="00E93829"/>
    <w:rsid w:val="00EA1FA7"/>
    <w:rsid w:val="00EC199B"/>
    <w:rsid w:val="00EC4F39"/>
    <w:rsid w:val="00EC6B3F"/>
    <w:rsid w:val="00EE6D29"/>
    <w:rsid w:val="00F0592E"/>
    <w:rsid w:val="00F2256F"/>
    <w:rsid w:val="00F25E87"/>
    <w:rsid w:val="00F31A57"/>
    <w:rsid w:val="00F74269"/>
    <w:rsid w:val="00F923FE"/>
    <w:rsid w:val="00FD1486"/>
    <w:rsid w:val="00FE4487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76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  <w:style w:type="paragraph" w:styleId="Revision">
    <w:name w:val="Revision"/>
    <w:hidden/>
    <w:uiPriority w:val="99"/>
    <w:semiHidden/>
    <w:rsid w:val="008536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RIS Document" ma:contentTypeID="0x010100BD4417634701014DA0CDE7BA7EA0A0370010DE6CC8CF7C2F4C95DD4560A5BFE726" ma:contentTypeVersion="58" ma:contentTypeDescription="" ma:contentTypeScope="" ma:versionID="f4790129975b2a3eafbb0d4eb16fda01">
  <xsd:schema xmlns:xsd="http://www.w3.org/2001/XMLSchema" xmlns:xs="http://www.w3.org/2001/XMLSchema" xmlns:p="http://schemas.microsoft.com/office/2006/metadata/properties" xmlns:ns1="http://schemas.microsoft.com/sharepoint/v3" xmlns:ns2="08acf695-f66a-4768-b3cf-48c5dc920dbe" xmlns:ns4="http://schemas.microsoft.com/sharepoint/v4" xmlns:ns5="7d3a43e0-6a6d-43c3-be80-d9064606a4a9" targetNamespace="http://schemas.microsoft.com/office/2006/metadata/properties" ma:root="true" ma:fieldsID="68d877bc19293de5421e211bec7cef92" ns1:_="" ns2:_="" ns4:_="" ns5:_="">
    <xsd:import namespace="http://schemas.microsoft.com/sharepoint/v3"/>
    <xsd:import namespace="08acf695-f66a-4768-b3cf-48c5dc920dbe"/>
    <xsd:import namespace="http://schemas.microsoft.com/sharepoint/v4"/>
    <xsd:import namespace="7d3a43e0-6a6d-43c3-be80-d9064606a4a9"/>
    <xsd:element name="properties">
      <xsd:complexType>
        <xsd:sequence>
          <xsd:element name="documentManagement">
            <xsd:complexType>
              <xsd:all>
                <xsd:element ref="ns2:o5b23233268c446795eaad3746ea89f6" minOccurs="0"/>
                <xsd:element ref="ns2:TaxCatchAll" minOccurs="0"/>
                <xsd:element ref="ns2:TaxCatchAllLabel" minOccurs="0"/>
                <xsd:element ref="ns2:bd0590dde75a4281b274cfe17b88f084" minOccurs="0"/>
                <xsd:element ref="ns2:ERIS_ConfidentialityLevel"/>
                <xsd:element ref="ns2:ERIS_AdditionalMarkings" minOccurs="0"/>
                <xsd:element ref="ns2:ERIS_ApprovalStatus" minOccurs="0"/>
                <xsd:element ref="ns2:ib9b5da6129a4764bff7589b09465f44" minOccurs="0"/>
                <xsd:element ref="ns2:b951eb87927b40548bb1fcfe6ad9c4d4" minOccurs="0"/>
                <xsd:element ref="ns2:ERIS_OtherReference" minOccurs="0"/>
                <xsd:element ref="ns2:ERIS_Relation" minOccurs="0"/>
                <xsd:element ref="ns2:ERIS_AssignedTo" minOccurs="0"/>
                <xsd:element ref="ns2:ERIS_RecordNumber" minOccurs="0"/>
                <xsd:element ref="ns1:FormData" minOccurs="0"/>
                <xsd:element ref="ns4:IconOverlay" minOccurs="0"/>
                <xsd:element ref="ns2:ERIS_SupersededObsolete" minOccurs="0"/>
                <xsd:element ref="ns5:SharedWithUsers" minOccurs="0"/>
                <xsd:element ref="ns2:ERIS_BusinessArea" minOccurs="0"/>
                <xsd:element ref="ns2:FilenameMeetingType" minOccurs="0"/>
                <xsd:element ref="ns2:NextMeetingType" minOccurs="0"/>
                <xsd:element ref="ns2:FilenameMeetingAgendaNo" minOccurs="0"/>
                <xsd:element ref="ns2:FilenameMeetingNo" minOccurs="0"/>
                <xsd:element ref="ns2:NextMeeting" minOccurs="0"/>
                <xsd:element ref="ns2:SourceDocumentInfo" minOccurs="0"/>
                <xsd:element ref="ns2:NextMeetingSubfolder" minOccurs="0"/>
                <xsd:element ref="ns2:SubmittingDepartment" minOccurs="0"/>
                <xsd:element ref="ns2:MeetingApprovalPa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26" nillable="true" ma:displayName="Form Data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cf695-f66a-4768-b3cf-48c5dc920dbe" elementFormDefault="qualified">
    <xsd:import namespace="http://schemas.microsoft.com/office/2006/documentManagement/types"/>
    <xsd:import namespace="http://schemas.microsoft.com/office/infopath/2007/PartnerControls"/>
    <xsd:element name="o5b23233268c446795eaad3746ea89f6" ma:index="8" ma:taxonomy="true" ma:internalName="o5b23233268c446795eaad3746ea89f6" ma:taxonomyFieldName="ERIS_DocumentType" ma:displayName="Document Type" ma:readOnly="false" ma:fieldId="{85b23233-268c-4467-95ea-ad3746ea89f6}" ma:sspId="2b1776d1-ae3b-49f8-a97b-1474fa7fa346" ma:termSetId="8291263e-1670-46c0-b090-f3efb02d9c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269eaf7d-3942-436b-9833-c35ed307f50b}" ma:internalName="TaxCatchAll" ma:showField="CatchAllData" ma:web="08acf695-f66a-4768-b3cf-48c5dc920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269eaf7d-3942-436b-9833-c35ed307f50b}" ma:internalName="TaxCatchAllLabel" ma:readOnly="true" ma:showField="CatchAllDataLabel" ma:web="08acf695-f66a-4768-b3cf-48c5dc920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d0590dde75a4281b274cfe17b88f084" ma:index="12" ma:taxonomy="true" ma:internalName="bd0590dde75a4281b274cfe17b88f084" ma:taxonomyFieldName="ERIS_Keywords" ma:displayName="Keywords" ma:default="4;#Prudential Policy|43245a93-b13b-4262-9edd-8f7887118150" ma:fieldId="{bd0590dd-e75a-4281-b274-cfe17b88f084}" ma:taxonomyMulti="true" ma:sspId="2b1776d1-ae3b-49f8-a97b-1474fa7fa346" ma:termSetId="041e8d27-50b6-44df-be8e-d4aba88ea6e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RIS_ConfidentialityLevel" ma:index="14" ma:displayName="Confidentiality Level" ma:default="EIOPA Regular Use" ma:format="Dropdown" ma:internalName="ERIS_ConfidentialityLevel" ma:readOnly="false">
      <xsd:simpleType>
        <xsd:restriction base="dms:Choice">
          <xsd:enumeration value="PUBLIC"/>
          <xsd:enumeration value="EIOPA Regular Use"/>
          <xsd:enumeration value="EIOPA Restricted Use"/>
          <xsd:enumeration value="EIOPA Confidential Use"/>
        </xsd:restriction>
      </xsd:simpleType>
    </xsd:element>
    <xsd:element name="ERIS_AdditionalMarkings" ma:index="15" nillable="true" ma:displayName="Additional Markings" ma:format="Dropdown" ma:internalName="ERIS_AdditionalMarkings">
      <xsd:simpleType>
        <xsd:union memberTypes="dms:Text">
          <xsd:simpleType>
            <xsd:restriction base="dms:Choice">
              <xsd:enumeration value="‍​​‍‍​‍​​‍﻿﻿﻿"/>
              <xsd:enumeration value="Limited"/>
              <xsd:enumeration value="Internal Use Only"/>
              <xsd:enumeration value="Personal Data"/>
              <xsd:enumeration value="Staff Matter"/>
              <xsd:enumeration value="Management Only"/>
            </xsd:restriction>
          </xsd:simpleType>
        </xsd:union>
      </xsd:simpleType>
    </xsd:element>
    <xsd:element name="ERIS_ApprovalStatus" ma:index="16" nillable="true" ma:displayName="Approval Status" ma:default="DRAFT" ma:format="Dropdown" ma:internalName="ERIS_ApprovalStatus">
      <xsd:simpleType>
        <xsd:restriction base="dms:Choice">
          <xsd:enumeration value="DRAFT"/>
          <xsd:enumeration value="UNDER REVIEW"/>
          <xsd:enumeration value="FINAL"/>
          <xsd:enumeration value="N/A"/>
        </xsd:restriction>
      </xsd:simpleType>
    </xsd:element>
    <xsd:element name="ib9b5da6129a4764bff7589b09465f44" ma:index="17" nillable="true" ma:taxonomy="true" ma:internalName="ib9b5da6129a4764bff7589b09465f44" ma:taxonomyFieldName="ERIS_Department" ma:displayName="EIOPA Department" ma:default="" ma:fieldId="{2b9b5da6-129a-4764-bff7-589b09465f44}" ma:sspId="2b1776d1-ae3b-49f8-a97b-1474fa7fa346" ma:termSetId="2f2a64c9-9254-4d19-9904-51fea509003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951eb87927b40548bb1fcfe6ad9c4d4" ma:index="19" nillable="true" ma:taxonomy="true" ma:internalName="b951eb87927b40548bb1fcfe6ad9c4d4" ma:taxonomyFieldName="ERIS_Language" ma:displayName="Language" ma:default="3;#English|2741a941-2920-4ba4-aa70-d8ed6ac1785d" ma:fieldId="{b951eb87-927b-4054-8bb1-fcfe6ad9c4d4}" ma:taxonomyMulti="true" ma:sspId="2b1776d1-ae3b-49f8-a97b-1474fa7fa346" ma:termSetId="315add97-73bf-465d-a942-81c36fc30c9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RIS_OtherReference" ma:index="21" nillable="true" ma:displayName="Other Reference" ma:internalName="ERIS_OtherReference">
      <xsd:simpleType>
        <xsd:restriction base="dms:Text"/>
      </xsd:simpleType>
    </xsd:element>
    <xsd:element name="ERIS_Relation" ma:index="22" nillable="true" ma:displayName="Relation" ma:internalName="ERIS_Relation">
      <xsd:simpleType>
        <xsd:restriction base="dms:Text"/>
      </xsd:simpleType>
    </xsd:element>
    <xsd:element name="ERIS_AssignedTo" ma:index="23" nillable="true" ma:displayName="Assigned To" ma:internalName="ERIS_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RIS_RecordNumber" ma:index="24" nillable="true" ma:displayName="Record Number" ma:internalName="ERIS_RecordNumber">
      <xsd:simpleType>
        <xsd:restriction base="dms:Text"/>
      </xsd:simpleType>
    </xsd:element>
    <xsd:element name="ERIS_SupersededObsolete" ma:index="29" nillable="true" ma:displayName="Superseded/Obsolete?" ma:default="0" ma:internalName="ERIS_SupersededObsolete">
      <xsd:simpleType>
        <xsd:restriction base="dms:Boolean"/>
      </xsd:simpleType>
    </xsd:element>
    <xsd:element name="ERIS_BusinessArea" ma:index="31" nillable="true" ma:displayName="Business Area" ma:format="Dropdown" ma:internalName="ERIS_BusinessArea">
      <xsd:simpleType>
        <xsd:union memberTypes="dms:Text">
          <xsd:simpleType>
            <xsd:restriction base="dms:Choice">
              <xsd:enumeration value="Corporate Affairs Department"/>
              <xsd:enumeration value="Policy and Supervisory Convergence Department"/>
              <xsd:enumeration value="Policy Department"/>
              <xsd:enumeration value="Supervisory Processes Department"/>
              <xsd:enumeration value="Oversight Department"/>
              <xsd:enumeration value="Risk &amp; Financial Stability Department"/>
              <xsd:enumeration value="Consumer Protection Department"/>
              <xsd:enumeration value="Corporate Support Department"/>
              <xsd:enumeration value="Chairperson"/>
              <xsd:enumeration value="Executive Director"/>
              <xsd:enumeration value="Management Board"/>
              <xsd:enumeration value="Board of Supervisors"/>
            </xsd:restriction>
          </xsd:simpleType>
        </xsd:union>
      </xsd:simpleType>
    </xsd:element>
    <xsd:element name="FilenameMeetingType" ma:index="32" nillable="true" ma:displayName="FilenameMeetingType" ma:internalName="FilenameMeetingType">
      <xsd:simpleType>
        <xsd:restriction base="dms:Choice">
          <xsd:enumeration value="MB"/>
          <xsd:enumeration value="BoS"/>
          <xsd:enumeration value="..."/>
        </xsd:restriction>
      </xsd:simpleType>
    </xsd:element>
    <xsd:element name="NextMeetingType" ma:index="33" nillable="true" ma:displayName="NextMeetingType" ma:internalName="NextMeetingType">
      <xsd:simpleType>
        <xsd:restriction base="dms:Choice">
          <xsd:enumeration value="SMM"/>
          <xsd:enumeration value="MB"/>
          <xsd:enumeration value="BoS"/>
          <xsd:enumeration value="..."/>
        </xsd:restriction>
      </xsd:simpleType>
    </xsd:element>
    <xsd:element name="FilenameMeetingAgendaNo" ma:index="34" nillable="true" ma:displayName="FilenameMeetingAgendaNo" ma:internalName="FilenameMeetingAgendaNo">
      <xsd:simpleType>
        <xsd:restriction base="dms:Text"/>
      </xsd:simpleType>
    </xsd:element>
    <xsd:element name="FilenameMeetingNo" ma:index="35" nillable="true" ma:displayName="FilenameMeetingNo" ma:internalName="FilenameMeetingNo">
      <xsd:simpleType>
        <xsd:restriction base="dms:Text"/>
      </xsd:simpleType>
    </xsd:element>
    <xsd:element name="NextMeeting" ma:index="36" nillable="true" ma:displayName="NextMeeting" ma:internalName="NextMeeting">
      <xsd:simpleType>
        <xsd:restriction base="dms:Text"/>
      </xsd:simpleType>
    </xsd:element>
    <xsd:element name="SourceDocumentInfo" ma:index="37" nillable="true" ma:displayName="SourceDocumentInfo" ma:internalName="SourceDocumentInfo">
      <xsd:simpleType>
        <xsd:restriction base="dms:Note">
          <xsd:maxLength value="255"/>
        </xsd:restriction>
      </xsd:simpleType>
    </xsd:element>
    <xsd:element name="NextMeetingSubfolder" ma:index="38" nillable="true" ma:displayName="NextMeetingSubfolder" ma:internalName="NextMeetingSubfolder">
      <xsd:simpleType>
        <xsd:restriction base="dms:Text"/>
      </xsd:simpleType>
    </xsd:element>
    <xsd:element name="SubmittingDepartment" ma:index="39" nillable="true" ma:displayName="SubmittingDepartment" ma:internalName="SubmittingDepartment">
      <xsd:simpleType>
        <xsd:restriction base="dms:Text"/>
      </xsd:simpleType>
    </xsd:element>
    <xsd:element name="MeetingApprovalPath" ma:index="40" nillable="true" ma:displayName="MeetingApprovalPath" ma:internalName="MeetingApprovalPath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a43e0-6a6d-43c3-be80-d9064606a4a9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4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5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acf695-f66a-4768-b3cf-48c5dc920dbe">
      <Value>9</Value>
      <Value>42</Value>
      <Value>5</Value>
      <Value>4</Value>
      <Value>3</Value>
      <Value>8</Value>
    </TaxCatchAll>
    <FilenameMeetingType xmlns="08acf695-f66a-4768-b3cf-48c5dc920dbe" xsi:nil="true"/>
    <SourceDocumentInfo xmlns="08acf695-f66a-4768-b3cf-48c5dc920dbe" xsi:nil="true"/>
    <ERIS_Relation xmlns="08acf695-f66a-4768-b3cf-48c5dc920dbe" xsi:nil="true"/>
    <ERIS_AssignedTo xmlns="08acf695-f66a-4768-b3cf-48c5dc920dbe">
      <UserInfo>
        <DisplayName/>
        <AccountId xsi:nil="true"/>
        <AccountType/>
      </UserInfo>
    </ERIS_AssignedTo>
    <ib9b5da6129a4764bff7589b09465f44 xmlns="08acf695-f66a-4768-b3cf-48c5dc920d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Supervisory Processes Department</TermName>
          <TermId xmlns="http://schemas.microsoft.com/office/infopath/2007/PartnerControls">3a9db3ad-f1a2-49c0-8c29-af39c608fb30</TermId>
        </TermInfo>
      </Terms>
    </ib9b5da6129a4764bff7589b09465f44>
    <b951eb87927b40548bb1fcfe6ad9c4d4 xmlns="08acf695-f66a-4768-b3cf-48c5dc920d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2741a941-2920-4ba4-aa70-d8ed6ac1785d</TermId>
        </TermInfo>
      </Terms>
    </b951eb87927b40548bb1fcfe6ad9c4d4>
    <NextMeetingSubfolder xmlns="08acf695-f66a-4768-b3cf-48c5dc920dbe" xsi:nil="true"/>
    <bd0590dde75a4281b274cfe17b88f084 xmlns="08acf695-f66a-4768-b3cf-48c5dc920d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Quantitative Reporting Templates</TermName>
          <TermId xmlns="http://schemas.microsoft.com/office/infopath/2007/PartnerControls">d7753427-b1c9-4f72-b6a6-10b2a5ee67e3</TermId>
        </TermInfo>
        <TermInfo xmlns="http://schemas.microsoft.com/office/infopath/2007/PartnerControls">
          <TermName xmlns="http://schemas.microsoft.com/office/infopath/2007/PartnerControls">Prudential Policy</TermName>
          <TermId xmlns="http://schemas.microsoft.com/office/infopath/2007/PartnerControls">43245a93-b13b-4262-9edd-8f7887118150</TermId>
        </TermInfo>
        <TermInfo xmlns="http://schemas.microsoft.com/office/infopath/2007/PartnerControls">
          <TermName xmlns="http://schemas.microsoft.com/office/infopath/2007/PartnerControls">Regulatory Framework Monitoring</TermName>
          <TermId xmlns="http://schemas.microsoft.com/office/infopath/2007/PartnerControls">c95f4284-c8c2-4a99-bcad-302f92cd1745</TermId>
        </TermInfo>
      </Terms>
    </bd0590dde75a4281b274cfe17b88f084>
    <IconOverlay xmlns="http://schemas.microsoft.com/sharepoint/v4" xsi:nil="true"/>
    <ERIS_SupersededObsolete xmlns="08acf695-f66a-4768-b3cf-48c5dc920dbe">false</ERIS_SupersededObsolete>
    <ERIS_RecordNumber xmlns="08acf695-f66a-4768-b3cf-48c5dc920dbe">EIOPA(2025)0138459</ERIS_RecordNumber>
    <NextMeeting xmlns="08acf695-f66a-4768-b3cf-48c5dc920dbe" xsi:nil="true"/>
    <SubmittingDepartment xmlns="08acf695-f66a-4768-b3cf-48c5dc920dbe" xsi:nil="true"/>
    <ERIS_AdditionalMarkings xmlns="08acf695-f66a-4768-b3cf-48c5dc920dbe" xsi:nil="true"/>
    <ERIS_ConfidentialityLevel xmlns="08acf695-f66a-4768-b3cf-48c5dc920dbe">EIOPA Regular Use</ERIS_ConfidentialityLevel>
    <FormData xmlns="http://schemas.microsoft.com/sharepoint/v3" xsi:nil="true"/>
    <ERIS_BusinessArea xmlns="08acf695-f66a-4768-b3cf-48c5dc920dbe" xsi:nil="true"/>
    <ERIS_ApprovalStatus xmlns="08acf695-f66a-4768-b3cf-48c5dc920dbe">DRAFT</ERIS_ApprovalStatus>
    <NextMeetingType xmlns="08acf695-f66a-4768-b3cf-48c5dc920dbe" xsi:nil="true"/>
    <ERIS_OtherReference xmlns="08acf695-f66a-4768-b3cf-48c5dc920dbe" xsi:nil="true"/>
    <MeetingApprovalPath xmlns="08acf695-f66a-4768-b3cf-48c5dc920dbe" xsi:nil="true"/>
    <o5b23233268c446795eaad3746ea89f6 xmlns="08acf695-f66a-4768-b3cf-48c5dc920d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Consultation/Discussion Paper</TermName>
          <TermId xmlns="http://schemas.microsoft.com/office/infopath/2007/PartnerControls">d6165307-c9dd-4b86-89b7-c1e302d608ac</TermId>
        </TermInfo>
      </Terms>
    </o5b23233268c446795eaad3746ea89f6>
    <FilenameMeetingAgendaNo xmlns="08acf695-f66a-4768-b3cf-48c5dc920dbe" xsi:nil="true"/>
    <FilenameMeetingNo xmlns="08acf695-f66a-4768-b3cf-48c5dc920dbe" xsi:nil="true"/>
  </documentManagement>
</p:properties>
</file>

<file path=customXml/itemProps1.xml><?xml version="1.0" encoding="utf-8"?>
<ds:datastoreItem xmlns:ds="http://schemas.openxmlformats.org/officeDocument/2006/customXml" ds:itemID="{7B63616D-A1FB-4114-BFEB-D16E8E1B29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55D816-C62D-415F-A17F-9ABF7E87E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8acf695-f66a-4768-b3cf-48c5dc920dbe"/>
    <ds:schemaRef ds:uri="http://schemas.microsoft.com/sharepoint/v4"/>
    <ds:schemaRef ds:uri="7d3a43e0-6a6d-43c3-be80-d9064606a4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FA627B-AA50-4A66-97D1-359EEC96E4E9}">
  <ds:schemaRefs/>
</ds:datastoreItem>
</file>

<file path=customXml/itemProps4.xml><?xml version="1.0" encoding="utf-8"?>
<ds:datastoreItem xmlns:ds="http://schemas.openxmlformats.org/officeDocument/2006/customXml" ds:itemID="{B4223DF4-8B68-4199-A452-FDF52FEC23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3FECE7-CC71-4BE2-8589-E4B7110383FB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B7B2CB4D-FCC8-42C3-B653-6752F5BFFE0C}">
  <ds:schemaRefs>
    <ds:schemaRef ds:uri="http://schemas.microsoft.com/office/2006/metadata/properties"/>
    <ds:schemaRef ds:uri="http://purl.org/dc/elements/1.1/"/>
    <ds:schemaRef ds:uri="http://www.w3.org/XML/1998/namespace"/>
    <ds:schemaRef ds:uri="08acf695-f66a-4768-b3cf-48c5dc920dbe"/>
    <ds:schemaRef ds:uri="http://schemas.microsoft.com/sharepoint/v3"/>
    <ds:schemaRef ds:uri="http://schemas.microsoft.com/office/infopath/2007/PartnerControls"/>
    <ds:schemaRef ds:uri="http://schemas.microsoft.com/sharepoint/v4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7d3a43e0-6a6d-43c3-be80-d9064606a4a9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2025-06-03T15:53:00Z</dcterms:created>
  <dcterms:modified xsi:type="dcterms:W3CDTF">2025-06-03T15:53:00Z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0x010100BD4417634701014DA0CDE7BA7EA0A0370010DE6CC8CF7C2F4C95DD4560A5BFE726</vt:lpwstr>
  </property>
  <property fmtid="{D5CDD505-2E9C-101B-9397-08002B2CF9AE}" pid="8" name="ERIS_Department">
    <vt:lpwstr>9;#Supervisory Processes Department|3a9db3ad-f1a2-49c0-8c29-af39c608fb30</vt:lpwstr>
  </property>
  <property fmtid="{D5CDD505-2E9C-101B-9397-08002B2CF9AE}" pid="11" name="RecordPoint_WorkflowType">
    <vt:lpwstr>ActiveSubmitStub</vt:lpwstr>
  </property>
  <property fmtid="{D5CDD505-2E9C-101B-9397-08002B2CF9AE}" pid="12" name="ERIS_DocumentType">
    <vt:lpwstr>42;#Consultation/Discussion Paper|d6165307-c9dd-4b86-89b7-c1e302d608ac</vt:lpwstr>
  </property>
  <property fmtid="{D5CDD505-2E9C-101B-9397-08002B2CF9AE}" pid="14" name="ERIS_Language">
    <vt:lpwstr>3;#English|2741a941-2920-4ba4-aa70-d8ed6ac1785d</vt:lpwstr>
  </property>
  <property fmtid="{D5CDD505-2E9C-101B-9397-08002B2CF9AE}" pid="16" name="MDU">
    <vt:lpwstr/>
  </property>
  <property fmtid="{D5CDD505-2E9C-101B-9397-08002B2CF9AE}" pid="19" name="RecordPoint_ActiveItemUniqueId">
    <vt:lpwstr>{f80c297e-7e23-4552-8c53-beda1da218e1}</vt:lpwstr>
  </property>
  <property fmtid="{D5CDD505-2E9C-101B-9397-08002B2CF9AE}" pid="20" name="RecordPoint_SubmissionCompleted">
    <vt:lpwstr>2025-06-03T17:56:18.8384120+02:00</vt:lpwstr>
  </property>
  <property fmtid="{D5CDD505-2E9C-101B-9397-08002B2CF9AE}" pid="23" name="ERIS_Keywords">
    <vt:lpwstr>8;#Quantitative Reporting Templates|d7753427-b1c9-4f72-b6a6-10b2a5ee67e3;#4;#Prudential Policy|43245a93-b13b-4262-9edd-8f7887118150;#5;#Regulatory Framework Monitoring|c95f4284-c8c2-4a99-bcad-302f92cd1745</vt:lpwstr>
  </property>
  <property fmtid="{D5CDD505-2E9C-101B-9397-08002B2CF9AE}" pid="24" name="RecordPoint_ActiveItemWebId">
    <vt:lpwstr>{7d3a43e0-6a6d-43c3-be80-d9064606a4a9}</vt:lpwstr>
  </property>
  <property fmtid="{D5CDD505-2E9C-101B-9397-08002B2CF9AE}" pid="25" name="RecordPoint_ActiveItemSiteId">
    <vt:lpwstr>{7a172dfa-c9d6-41b8-93a6-13c75f55ec66}</vt:lpwstr>
  </property>
  <property fmtid="{D5CDD505-2E9C-101B-9397-08002B2CF9AE}" pid="26" name="RecordPoint_ActiveItemListId">
    <vt:lpwstr>{335d190b-d285-4fb9-b9c4-fd3b7459182d}</vt:lpwstr>
  </property>
  <property fmtid="{D5CDD505-2E9C-101B-9397-08002B2CF9AE}" pid="27" name="RecordPoint_RecordNumberSubmitted">
    <vt:lpwstr>EIOPA(2025)0138459</vt:lpwstr>
  </property>
</Properties>
</file>